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014"/>
        <w:gridCol w:w="1188"/>
        <w:gridCol w:w="5097"/>
        <w:gridCol w:w="7317"/>
      </w:tblGrid>
      <w:tr w:rsidR="001D1FF3">
        <w:tc>
          <w:tcPr>
            <w:tcW w:w="0" w:type="auto"/>
            <w:shd w:val="clear" w:color="auto" w:fill="8DB3E2"/>
          </w:tcPr>
          <w:p w:rsidR="001D1FF3" w:rsidRDefault="003A3940">
            <w:r>
              <w:t>Segment ID</w:t>
            </w:r>
          </w:p>
        </w:tc>
        <w:tc>
          <w:tcPr>
            <w:tcW w:w="0" w:type="auto"/>
            <w:shd w:val="clear" w:color="auto" w:fill="8DB3E2"/>
          </w:tcPr>
          <w:p w:rsidR="001D1FF3" w:rsidRDefault="003A3940">
            <w:r>
              <w:t>Segment status</w:t>
            </w:r>
          </w:p>
        </w:tc>
        <w:tc>
          <w:tcPr>
            <w:tcW w:w="0" w:type="auto"/>
            <w:shd w:val="clear" w:color="auto" w:fill="8DB3E2"/>
          </w:tcPr>
          <w:p w:rsidR="001D1FF3" w:rsidRDefault="003A3940">
            <w:r>
              <w:t>Source segment</w:t>
            </w:r>
          </w:p>
        </w:tc>
        <w:tc>
          <w:tcPr>
            <w:tcW w:w="0" w:type="auto"/>
            <w:shd w:val="clear" w:color="auto" w:fill="8DB3E2"/>
          </w:tcPr>
          <w:p w:rsidR="001D1FF3" w:rsidRDefault="003A3940">
            <w:r>
              <w:t>Target segment</w:t>
            </w:r>
          </w:p>
        </w:tc>
      </w:tr>
      <w:tr w:rsidR="001D1FF3">
        <w:tc>
          <w:tcPr>
            <w:tcW w:w="0" w:type="auto"/>
            <w:shd w:val="clear" w:color="auto" w:fill="D3D3D3"/>
          </w:tcPr>
          <w:p w:rsidR="001D1FF3" w:rsidRDefault="003A3940">
            <w:r>
              <w:rPr>
                <w:rStyle w:val="SegmentID"/>
              </w:rPr>
              <w:t>1</w:t>
            </w:r>
            <w:r>
              <w:rPr>
                <w:rStyle w:val="TransUnitID"/>
              </w:rPr>
              <w:t>0e6754d7-a3db-40ad-a9ad-e0c297e61fa9</w:t>
            </w:r>
          </w:p>
        </w:tc>
        <w:tc>
          <w:tcPr>
            <w:tcW w:w="0" w:type="auto"/>
            <w:shd w:val="clear" w:color="auto" w:fill="D3D3D3"/>
          </w:tcPr>
          <w:p w:rsidR="001D1FF3" w:rsidRDefault="003A3940">
            <w:r>
              <w:t>Translated (CM)</w:t>
            </w:r>
          </w:p>
        </w:tc>
        <w:tc>
          <w:tcPr>
            <w:tcW w:w="0" w:type="auto"/>
            <w:shd w:val="clear" w:color="auto" w:fill="D3D3D3"/>
          </w:tcPr>
          <w:p w:rsidR="001D1FF3" w:rsidRDefault="003A3940">
            <w:proofErr w:type="spellStart"/>
            <w:r>
              <w:t>OrderInformation</w:t>
            </w:r>
            <w:proofErr w:type="spellEnd"/>
            <w:r>
              <w:t xml:space="preserve"> (</w:t>
            </w:r>
            <w:proofErr w:type="spellStart"/>
            <w:r>
              <w:t>Immuno</w:t>
            </w:r>
            <w:proofErr w:type="spellEnd"/>
            <w:r>
              <w:t xml:space="preserve"> Reagents) + Sum</w:t>
            </w:r>
          </w:p>
        </w:tc>
        <w:tc>
          <w:tcPr>
            <w:tcW w:w="0" w:type="auto"/>
            <w:shd w:val="clear" w:color="auto" w:fill="D3D3D3"/>
          </w:tcPr>
          <w:p w:rsidR="001D1FF3" w:rsidRDefault="003A3940">
            <w:pPr>
              <w:rPr>
                <w:lang w:val="lt-LT"/>
              </w:rPr>
            </w:pPr>
            <w:r>
              <w:rPr>
                <w:lang w:val="lt-LT"/>
              </w:rPr>
              <w:t>Užsakymo Informacija (Imunologiniai reagentai) + Santr</w:t>
            </w:r>
          </w:p>
        </w:tc>
      </w:tr>
      <w:tr w:rsidR="001D1FF3">
        <w:tc>
          <w:tcPr>
            <w:tcW w:w="0" w:type="auto"/>
            <w:shd w:val="clear" w:color="auto" w:fill="98FB98"/>
          </w:tcPr>
          <w:p w:rsidR="001D1FF3" w:rsidRDefault="003A3940">
            <w:r>
              <w:rPr>
                <w:rStyle w:val="SegmentID"/>
              </w:rPr>
              <w:t>2</w:t>
            </w:r>
            <w:r>
              <w:rPr>
                <w:rStyle w:val="TransUnitID"/>
              </w:rPr>
              <w:t>0499a0e2-0125-4d49-a5aa-13d6f98684d7</w:t>
            </w:r>
          </w:p>
        </w:tc>
        <w:tc>
          <w:tcPr>
            <w:tcW w:w="0" w:type="auto"/>
            <w:shd w:val="clear" w:color="auto" w:fill="98FB98"/>
          </w:tcPr>
          <w:p w:rsidR="001D1FF3" w:rsidRDefault="003A3940">
            <w:r>
              <w:t>Translated (100%)</w:t>
            </w:r>
          </w:p>
        </w:tc>
        <w:tc>
          <w:tcPr>
            <w:tcW w:w="0" w:type="auto"/>
            <w:shd w:val="clear" w:color="auto" w:fill="98FB98"/>
          </w:tcPr>
          <w:p w:rsidR="001D1FF3" w:rsidRDefault="003A3940">
            <w:r>
              <w:rPr>
                <w:rStyle w:val="Tag"/>
              </w:rPr>
              <w:t>&lt;34&gt;</w:t>
            </w:r>
            <w:r>
              <w:t>11820796</w:t>
            </w:r>
            <w:r>
              <w:rPr>
                <w:rStyle w:val="Tag"/>
              </w:rPr>
              <w:t>&lt;/34&gt;</w:t>
            </w:r>
            <w:r>
              <w:t xml:space="preserve"> 190</w:t>
            </w:r>
          </w:p>
        </w:tc>
        <w:tc>
          <w:tcPr>
            <w:tcW w:w="0" w:type="auto"/>
            <w:shd w:val="clear" w:color="auto" w:fill="98FB98"/>
          </w:tcPr>
          <w:p w:rsidR="001D1FF3" w:rsidRDefault="003A3940">
            <w:pPr>
              <w:rPr>
                <w:lang w:val="lt-LT"/>
              </w:rPr>
            </w:pPr>
            <w:r>
              <w:rPr>
                <w:rStyle w:val="Tag"/>
                <w:lang w:val="lt-LT"/>
              </w:rPr>
              <w:t>&lt;34&gt;</w:t>
            </w:r>
            <w:r>
              <w:rPr>
                <w:lang w:val="lt-LT"/>
              </w:rPr>
              <w:t>11820796</w:t>
            </w:r>
            <w:r>
              <w:rPr>
                <w:rStyle w:val="Tag"/>
                <w:lang w:val="lt-LT"/>
              </w:rPr>
              <w:t>&lt;/34&gt;</w:t>
            </w:r>
            <w:r>
              <w:rPr>
                <w:lang w:val="lt-LT"/>
              </w:rPr>
              <w:t xml:space="preserve"> 190</w:t>
            </w:r>
          </w:p>
        </w:tc>
      </w:tr>
      <w:tr w:rsidR="001D1FF3">
        <w:tc>
          <w:tcPr>
            <w:tcW w:w="0" w:type="auto"/>
            <w:shd w:val="clear" w:color="auto" w:fill="F5DEB3"/>
          </w:tcPr>
          <w:p w:rsidR="001D1FF3" w:rsidRDefault="003A3940">
            <w:r>
              <w:rPr>
                <w:rStyle w:val="SegmentID"/>
              </w:rPr>
              <w:t>3</w:t>
            </w:r>
            <w:r>
              <w:rPr>
                <w:rStyle w:val="TransUnitID"/>
              </w:rPr>
              <w:t>05b5e023-fd62-4d4f-8614-afbb370fd09b</w:t>
            </w:r>
          </w:p>
        </w:tc>
        <w:tc>
          <w:tcPr>
            <w:tcW w:w="0" w:type="auto"/>
            <w:shd w:val="clear" w:color="auto" w:fill="F5DEB3"/>
          </w:tcPr>
          <w:p w:rsidR="001D1FF3" w:rsidRDefault="003A3940">
            <w:r>
              <w:t>Translated (99%)</w:t>
            </w:r>
          </w:p>
        </w:tc>
        <w:tc>
          <w:tcPr>
            <w:tcW w:w="0" w:type="auto"/>
            <w:shd w:val="clear" w:color="auto" w:fill="F5DEB3"/>
          </w:tcPr>
          <w:p w:rsidR="001D1FF3" w:rsidRDefault="003A3940">
            <w:r>
              <w:t>100</w:t>
            </w:r>
          </w:p>
        </w:tc>
        <w:tc>
          <w:tcPr>
            <w:tcW w:w="0" w:type="auto"/>
            <w:shd w:val="clear" w:color="auto" w:fill="F5DEB3"/>
          </w:tcPr>
          <w:p w:rsidR="001D1FF3" w:rsidRDefault="003A3940">
            <w:pPr>
              <w:rPr>
                <w:lang w:val="lt-LT"/>
              </w:rPr>
            </w:pPr>
            <w:r>
              <w:rPr>
                <w:lang w:val="lt-LT"/>
              </w:rPr>
              <w:t>100</w:t>
            </w:r>
          </w:p>
        </w:tc>
      </w:tr>
      <w:tr w:rsidR="001D1FF3">
        <w:tc>
          <w:tcPr>
            <w:tcW w:w="0" w:type="auto"/>
            <w:shd w:val="clear" w:color="auto" w:fill="D3D3D3"/>
          </w:tcPr>
          <w:p w:rsidR="001D1FF3" w:rsidRDefault="003A3940">
            <w:r>
              <w:rPr>
                <w:rStyle w:val="SegmentID"/>
              </w:rPr>
              <w:t>4</w:t>
            </w:r>
            <w:r>
              <w:rPr>
                <w:rStyle w:val="TransUnitID"/>
              </w:rPr>
              <w:t>ec3ae39c-6e4e-4c7a-ae7b-f355311c1d65</w:t>
            </w:r>
          </w:p>
        </w:tc>
        <w:tc>
          <w:tcPr>
            <w:tcW w:w="0" w:type="auto"/>
            <w:shd w:val="clear" w:color="auto" w:fill="D3D3D3"/>
          </w:tcPr>
          <w:p w:rsidR="001D1FF3" w:rsidRDefault="003A3940">
            <w:r>
              <w:t>Translated (CM)</w:t>
            </w:r>
          </w:p>
        </w:tc>
        <w:tc>
          <w:tcPr>
            <w:tcW w:w="0" w:type="auto"/>
            <w:shd w:val="clear" w:color="auto" w:fill="D3D3D3"/>
          </w:tcPr>
          <w:p w:rsidR="001D1FF3" w:rsidRDefault="003A3940">
            <w:proofErr w:type="spellStart"/>
            <w:r>
              <w:t>Elecsys</w:t>
            </w:r>
            <w:proofErr w:type="spellEnd"/>
            <w:r>
              <w:t xml:space="preserve"> 2010</w:t>
            </w:r>
          </w:p>
        </w:tc>
        <w:tc>
          <w:tcPr>
            <w:tcW w:w="0" w:type="auto"/>
            <w:shd w:val="clear" w:color="auto" w:fill="D3D3D3"/>
          </w:tcPr>
          <w:p w:rsidR="001D1FF3" w:rsidRDefault="003A3940">
            <w:pPr>
              <w:rPr>
                <w:lang w:val="lt-LT"/>
              </w:rPr>
            </w:pPr>
            <w:r>
              <w:rPr>
                <w:lang w:val="lt-LT"/>
              </w:rPr>
              <w:t>Elecsys 2010</w:t>
            </w:r>
          </w:p>
        </w:tc>
      </w:tr>
      <w:tr w:rsidR="001D1FF3">
        <w:tc>
          <w:tcPr>
            <w:tcW w:w="0" w:type="auto"/>
            <w:shd w:val="clear" w:color="auto" w:fill="D3D3D3"/>
          </w:tcPr>
          <w:p w:rsidR="001D1FF3" w:rsidRDefault="003A3940">
            <w:r>
              <w:rPr>
                <w:rStyle w:val="SegmentID"/>
              </w:rPr>
              <w:t>5</w:t>
            </w:r>
            <w:r>
              <w:rPr>
                <w:rStyle w:val="TransUnitID"/>
              </w:rPr>
              <w:t>8c819a37-f7cb-4fcf-9018-bd3e52e3c874</w:t>
            </w:r>
          </w:p>
        </w:tc>
        <w:tc>
          <w:tcPr>
            <w:tcW w:w="0" w:type="auto"/>
            <w:shd w:val="clear" w:color="auto" w:fill="D3D3D3"/>
          </w:tcPr>
          <w:p w:rsidR="001D1FF3" w:rsidRDefault="003A3940">
            <w:r>
              <w:t>Translated (CM)</w:t>
            </w:r>
          </w:p>
        </w:tc>
        <w:tc>
          <w:tcPr>
            <w:tcW w:w="0" w:type="auto"/>
            <w:shd w:val="clear" w:color="auto" w:fill="D3D3D3"/>
          </w:tcPr>
          <w:p w:rsidR="001D1FF3" w:rsidRDefault="003A3940">
            <w:r>
              <w:t>MODULAR ANALYTICS E170</w:t>
            </w:r>
          </w:p>
        </w:tc>
        <w:tc>
          <w:tcPr>
            <w:tcW w:w="0" w:type="auto"/>
            <w:shd w:val="clear" w:color="auto" w:fill="D3D3D3"/>
          </w:tcPr>
          <w:p w:rsidR="001D1FF3" w:rsidRDefault="003A3940">
            <w:pPr>
              <w:rPr>
                <w:lang w:val="lt-LT"/>
              </w:rPr>
            </w:pPr>
            <w:r>
              <w:rPr>
                <w:lang w:val="lt-LT"/>
              </w:rPr>
              <w:t>MODULAR ANALYTICS E170</w:t>
            </w:r>
          </w:p>
        </w:tc>
      </w:tr>
      <w:tr w:rsidR="001D1FF3">
        <w:tc>
          <w:tcPr>
            <w:tcW w:w="0" w:type="auto"/>
            <w:shd w:val="clear" w:color="auto" w:fill="D3D3D3"/>
          </w:tcPr>
          <w:p w:rsidR="001D1FF3" w:rsidRDefault="003A3940">
            <w:r>
              <w:rPr>
                <w:rStyle w:val="SegmentID"/>
              </w:rPr>
              <w:t>6</w:t>
            </w:r>
            <w:r>
              <w:rPr>
                <w:rStyle w:val="TransUnitID"/>
              </w:rPr>
              <w:t>9c67986d-0a80-4774-951c-a4d7d292bce1</w:t>
            </w:r>
          </w:p>
        </w:tc>
        <w:tc>
          <w:tcPr>
            <w:tcW w:w="0" w:type="auto"/>
            <w:shd w:val="clear" w:color="auto" w:fill="D3D3D3"/>
          </w:tcPr>
          <w:p w:rsidR="001D1FF3" w:rsidRDefault="003A3940">
            <w:r>
              <w:t>Translated (CM)</w:t>
            </w:r>
          </w:p>
        </w:tc>
        <w:tc>
          <w:tcPr>
            <w:tcW w:w="0" w:type="auto"/>
            <w:shd w:val="clear" w:color="auto" w:fill="D3D3D3"/>
          </w:tcPr>
          <w:p w:rsidR="001D1FF3" w:rsidRDefault="003A3940">
            <w:r>
              <w:rPr>
                <w:rStyle w:val="Tag"/>
              </w:rPr>
              <w:t>&lt;48&gt;</w:t>
            </w:r>
            <w:proofErr w:type="spellStart"/>
            <w:r>
              <w:t>cobas</w:t>
            </w:r>
            <w:proofErr w:type="spellEnd"/>
            <w:r>
              <w:t xml:space="preserve"> e</w:t>
            </w:r>
            <w:r>
              <w:rPr>
                <w:rStyle w:val="Tag"/>
              </w:rPr>
              <w:t>&lt;/48&gt;</w:t>
            </w:r>
            <w:r>
              <w:t xml:space="preserve"> 411</w:t>
            </w:r>
          </w:p>
        </w:tc>
        <w:tc>
          <w:tcPr>
            <w:tcW w:w="0" w:type="auto"/>
            <w:shd w:val="clear" w:color="auto" w:fill="D3D3D3"/>
          </w:tcPr>
          <w:p w:rsidR="001D1FF3" w:rsidRDefault="003A3940">
            <w:pPr>
              <w:rPr>
                <w:lang w:val="lt-LT"/>
              </w:rPr>
            </w:pPr>
            <w:r>
              <w:rPr>
                <w:rStyle w:val="Tag"/>
                <w:lang w:val="lt-LT"/>
              </w:rPr>
              <w:t>&lt;48&gt;</w:t>
            </w:r>
            <w:r>
              <w:rPr>
                <w:lang w:val="lt-LT"/>
              </w:rPr>
              <w:t>cobas e</w:t>
            </w:r>
            <w:r>
              <w:rPr>
                <w:rStyle w:val="Tag"/>
                <w:lang w:val="lt-LT"/>
              </w:rPr>
              <w:t>&lt;/48&gt;</w:t>
            </w:r>
            <w:r>
              <w:rPr>
                <w:lang w:val="lt-LT"/>
              </w:rPr>
              <w:t xml:space="preserve"> 411</w:t>
            </w:r>
          </w:p>
        </w:tc>
      </w:tr>
      <w:tr w:rsidR="001D1FF3">
        <w:tc>
          <w:tcPr>
            <w:tcW w:w="0" w:type="auto"/>
            <w:shd w:val="clear" w:color="auto" w:fill="D3D3D3"/>
          </w:tcPr>
          <w:p w:rsidR="001D1FF3" w:rsidRDefault="003A3940">
            <w:r>
              <w:rPr>
                <w:rStyle w:val="SegmentID"/>
              </w:rPr>
              <w:t>7</w:t>
            </w:r>
            <w:r>
              <w:rPr>
                <w:rStyle w:val="TransUnitID"/>
              </w:rPr>
              <w:t>5618743f-dda6-4971-8b5f-4283b5ea36bf</w:t>
            </w:r>
          </w:p>
        </w:tc>
        <w:tc>
          <w:tcPr>
            <w:tcW w:w="0" w:type="auto"/>
            <w:shd w:val="clear" w:color="auto" w:fill="D3D3D3"/>
          </w:tcPr>
          <w:p w:rsidR="001D1FF3" w:rsidRDefault="003A3940">
            <w:r>
              <w:t>Translated (CM)</w:t>
            </w:r>
          </w:p>
        </w:tc>
        <w:tc>
          <w:tcPr>
            <w:tcW w:w="0" w:type="auto"/>
            <w:shd w:val="clear" w:color="auto" w:fill="D3D3D3"/>
          </w:tcPr>
          <w:p w:rsidR="001D1FF3" w:rsidRDefault="003A3940">
            <w:r>
              <w:rPr>
                <w:rStyle w:val="Tag"/>
              </w:rPr>
              <w:t>&lt;51&gt;</w:t>
            </w:r>
            <w:proofErr w:type="spellStart"/>
            <w:r>
              <w:t>cobas</w:t>
            </w:r>
            <w:proofErr w:type="spellEnd"/>
            <w:r>
              <w:t xml:space="preserve"> e</w:t>
            </w:r>
            <w:r>
              <w:rPr>
                <w:rStyle w:val="Tag"/>
              </w:rPr>
              <w:t>&lt;/51&gt;</w:t>
            </w:r>
            <w:r>
              <w:t xml:space="preserve"> 601</w:t>
            </w:r>
          </w:p>
        </w:tc>
        <w:tc>
          <w:tcPr>
            <w:tcW w:w="0" w:type="auto"/>
            <w:shd w:val="clear" w:color="auto" w:fill="D3D3D3"/>
          </w:tcPr>
          <w:p w:rsidR="001D1FF3" w:rsidRDefault="003A3940">
            <w:pPr>
              <w:rPr>
                <w:lang w:val="lt-LT"/>
              </w:rPr>
            </w:pPr>
            <w:r>
              <w:rPr>
                <w:rStyle w:val="Tag"/>
                <w:lang w:val="lt-LT"/>
              </w:rPr>
              <w:t>&lt;51&gt;</w:t>
            </w:r>
            <w:r>
              <w:rPr>
                <w:lang w:val="lt-LT"/>
              </w:rPr>
              <w:t>cobas e</w:t>
            </w:r>
            <w:r>
              <w:rPr>
                <w:rStyle w:val="Tag"/>
                <w:lang w:val="lt-LT"/>
              </w:rPr>
              <w:t>&lt;/51&gt;</w:t>
            </w:r>
            <w:r>
              <w:rPr>
                <w:lang w:val="lt-LT"/>
              </w:rPr>
              <w:t xml:space="preserve"> 601</w:t>
            </w:r>
          </w:p>
        </w:tc>
      </w:tr>
      <w:tr w:rsidR="001D1FF3">
        <w:tc>
          <w:tcPr>
            <w:tcW w:w="0" w:type="auto"/>
            <w:shd w:val="clear" w:color="auto" w:fill="D3D3D3"/>
          </w:tcPr>
          <w:p w:rsidR="001D1FF3" w:rsidRDefault="003A3940">
            <w:r>
              <w:rPr>
                <w:rStyle w:val="SegmentID"/>
              </w:rPr>
              <w:t>8</w:t>
            </w:r>
            <w:r>
              <w:rPr>
                <w:rStyle w:val="TransUnitID"/>
              </w:rPr>
              <w:t>b24d6cca-76b9-41f9-af6c-a3e81701c53f</w:t>
            </w:r>
          </w:p>
        </w:tc>
        <w:tc>
          <w:tcPr>
            <w:tcW w:w="0" w:type="auto"/>
            <w:shd w:val="clear" w:color="auto" w:fill="D3D3D3"/>
          </w:tcPr>
          <w:p w:rsidR="001D1FF3" w:rsidRDefault="003A3940">
            <w:r>
              <w:t>Translated (CM)</w:t>
            </w:r>
          </w:p>
        </w:tc>
        <w:tc>
          <w:tcPr>
            <w:tcW w:w="0" w:type="auto"/>
            <w:shd w:val="clear" w:color="auto" w:fill="D3D3D3"/>
          </w:tcPr>
          <w:p w:rsidR="001D1FF3" w:rsidRDefault="003A3940">
            <w:r>
              <w:rPr>
                <w:rStyle w:val="Tag"/>
              </w:rPr>
              <w:t>&lt;54&gt;</w:t>
            </w:r>
            <w:proofErr w:type="spellStart"/>
            <w:r>
              <w:t>cobas</w:t>
            </w:r>
            <w:proofErr w:type="spellEnd"/>
            <w:r>
              <w:t xml:space="preserve"> e</w:t>
            </w:r>
            <w:r>
              <w:rPr>
                <w:rStyle w:val="Tag"/>
              </w:rPr>
              <w:t>&lt;/54&gt;</w:t>
            </w:r>
            <w:r>
              <w:t xml:space="preserve"> 602</w:t>
            </w:r>
          </w:p>
        </w:tc>
        <w:tc>
          <w:tcPr>
            <w:tcW w:w="0" w:type="auto"/>
            <w:shd w:val="clear" w:color="auto" w:fill="D3D3D3"/>
          </w:tcPr>
          <w:p w:rsidR="001D1FF3" w:rsidRDefault="003A3940">
            <w:pPr>
              <w:rPr>
                <w:lang w:val="lt-LT"/>
              </w:rPr>
            </w:pPr>
            <w:r>
              <w:rPr>
                <w:rStyle w:val="Tag"/>
                <w:lang w:val="lt-LT"/>
              </w:rPr>
              <w:t>&lt;54&gt;</w:t>
            </w:r>
            <w:r>
              <w:rPr>
                <w:lang w:val="lt-LT"/>
              </w:rPr>
              <w:t>cobas e</w:t>
            </w:r>
            <w:r>
              <w:rPr>
                <w:rStyle w:val="Tag"/>
                <w:lang w:val="lt-LT"/>
              </w:rPr>
              <w:t>&lt;/54&gt;</w:t>
            </w:r>
            <w:r>
              <w:rPr>
                <w:lang w:val="lt-LT"/>
              </w:rPr>
              <w:t xml:space="preserve"> 602</w:t>
            </w:r>
          </w:p>
        </w:tc>
      </w:tr>
      <w:tr w:rsidR="001D1FF3">
        <w:tc>
          <w:tcPr>
            <w:tcW w:w="0" w:type="auto"/>
            <w:shd w:val="clear" w:color="auto" w:fill="D3D3D3"/>
          </w:tcPr>
          <w:p w:rsidR="001D1FF3" w:rsidRDefault="003A3940">
            <w:r>
              <w:rPr>
                <w:rStyle w:val="SegmentID"/>
              </w:rPr>
              <w:t>9</w:t>
            </w:r>
            <w:r>
              <w:rPr>
                <w:rStyle w:val="TransUnitID"/>
              </w:rPr>
              <w:t>cf0863af-1a50-41d8-8417-915a2c75746d</w:t>
            </w:r>
          </w:p>
        </w:tc>
        <w:tc>
          <w:tcPr>
            <w:tcW w:w="0" w:type="auto"/>
            <w:shd w:val="clear" w:color="auto" w:fill="D3D3D3"/>
          </w:tcPr>
          <w:p w:rsidR="001D1FF3" w:rsidRDefault="003A3940">
            <w:r>
              <w:t>Translated (CM)</w:t>
            </w:r>
          </w:p>
        </w:tc>
        <w:tc>
          <w:tcPr>
            <w:tcW w:w="0" w:type="auto"/>
            <w:shd w:val="clear" w:color="auto" w:fill="D3D3D3"/>
          </w:tcPr>
          <w:p w:rsidR="001D1FF3" w:rsidRDefault="003A3940">
            <w:r>
              <w:t>Intended use</w:t>
            </w:r>
          </w:p>
        </w:tc>
        <w:tc>
          <w:tcPr>
            <w:tcW w:w="0" w:type="auto"/>
            <w:shd w:val="clear" w:color="auto" w:fill="D3D3D3"/>
          </w:tcPr>
          <w:p w:rsidR="001D1FF3" w:rsidRDefault="003A3940">
            <w:pPr>
              <w:rPr>
                <w:lang w:val="lt-LT"/>
              </w:rPr>
            </w:pPr>
            <w:r>
              <w:rPr>
                <w:lang w:val="lt-LT"/>
              </w:rPr>
              <w:t>Paskirtis</w:t>
            </w:r>
          </w:p>
        </w:tc>
      </w:tr>
      <w:tr w:rsidR="001D1FF3">
        <w:tc>
          <w:tcPr>
            <w:tcW w:w="0" w:type="auto"/>
            <w:shd w:val="clear" w:color="auto" w:fill="F5DEB3"/>
          </w:tcPr>
          <w:p w:rsidR="001D1FF3" w:rsidRDefault="003A3940">
            <w:r>
              <w:rPr>
                <w:rStyle w:val="SegmentID"/>
              </w:rPr>
              <w:t>10</w:t>
            </w:r>
            <w:r>
              <w:rPr>
                <w:rStyle w:val="TransUnitID"/>
              </w:rPr>
              <w:t>f5bef06b-9cf8-4e2e-89b7-59f0a3fecd7c</w:t>
            </w:r>
          </w:p>
        </w:tc>
        <w:tc>
          <w:tcPr>
            <w:tcW w:w="0" w:type="auto"/>
            <w:shd w:val="clear" w:color="auto" w:fill="F5DEB3"/>
          </w:tcPr>
          <w:p w:rsidR="001D1FF3" w:rsidRDefault="003A3940">
            <w:r>
              <w:t>Translated (96%)</w:t>
            </w:r>
          </w:p>
        </w:tc>
        <w:tc>
          <w:tcPr>
            <w:tcW w:w="0" w:type="auto"/>
            <w:shd w:val="clear" w:color="auto" w:fill="F5DEB3"/>
          </w:tcPr>
          <w:p w:rsidR="001D1FF3" w:rsidRDefault="003A3940">
            <w:r>
              <w:t>Immunoassay for the in vitro quantitative determination of digoxin in human serum and plasma.</w:t>
            </w:r>
          </w:p>
        </w:tc>
        <w:tc>
          <w:tcPr>
            <w:tcW w:w="0" w:type="auto"/>
            <w:shd w:val="clear" w:color="auto" w:fill="F5DEB3"/>
          </w:tcPr>
          <w:p w:rsidR="001D1FF3" w:rsidRDefault="003A3940">
            <w:pPr>
              <w:rPr>
                <w:lang w:val="lt-LT"/>
              </w:rPr>
            </w:pPr>
            <w:r>
              <w:rPr>
                <w:lang w:val="lt-LT"/>
              </w:rPr>
              <w:t>Imunologinis kiekybinis in vitro tyrimas, skirtas digoksino koncentracijos nustatymui žmogaus serume ir plazmoje.</w:t>
            </w:r>
          </w:p>
        </w:tc>
      </w:tr>
      <w:tr w:rsidR="001D1FF3">
        <w:tc>
          <w:tcPr>
            <w:tcW w:w="0" w:type="auto"/>
            <w:shd w:val="clear" w:color="auto" w:fill="FFFFFF"/>
          </w:tcPr>
          <w:p w:rsidR="001D1FF3" w:rsidRDefault="003A3940">
            <w:r>
              <w:rPr>
                <w:rStyle w:val="SegmentID"/>
              </w:rPr>
              <w:t>11</w:t>
            </w:r>
            <w:r>
              <w:rPr>
                <w:rStyle w:val="TransUnitID"/>
              </w:rPr>
              <w:t>f5bef06b-9cf8-4e2e-89b7-59f0a3fecd7c</w:t>
            </w:r>
          </w:p>
        </w:tc>
        <w:tc>
          <w:tcPr>
            <w:tcW w:w="0" w:type="auto"/>
            <w:shd w:val="clear" w:color="auto" w:fill="FFFFFF"/>
          </w:tcPr>
          <w:p w:rsidR="001D1FF3" w:rsidRDefault="003A3940">
            <w:r>
              <w:t>Translat</w:t>
            </w:r>
            <w:r>
              <w:t>ed (0%)</w:t>
            </w:r>
          </w:p>
        </w:tc>
        <w:tc>
          <w:tcPr>
            <w:tcW w:w="0" w:type="auto"/>
            <w:shd w:val="clear" w:color="auto" w:fill="FFFFFF"/>
          </w:tcPr>
          <w:p w:rsidR="001D1FF3" w:rsidRDefault="003A3940">
            <w:r>
              <w:t>Measurements are used in the diagnosis and treatment of digoxin overdose and in monitoring levels of digoxin to ensure proper therapy.</w:t>
            </w:r>
          </w:p>
        </w:tc>
        <w:tc>
          <w:tcPr>
            <w:tcW w:w="0" w:type="auto"/>
            <w:shd w:val="clear" w:color="auto" w:fill="FFFFFF"/>
          </w:tcPr>
          <w:p w:rsidR="001D1FF3" w:rsidRDefault="003A3940">
            <w:pPr>
              <w:rPr>
                <w:lang w:val="lt-LT"/>
              </w:rPr>
            </w:pPr>
            <w:r>
              <w:rPr>
                <w:lang w:val="lt-LT"/>
              </w:rPr>
              <w:t>Tyrimai yra naudojami digoksino perdozavimo diagnostikai ir gydymui bei digoksino koncentracijos stebėsenai sieki</w:t>
            </w:r>
            <w:r>
              <w:rPr>
                <w:lang w:val="lt-LT"/>
              </w:rPr>
              <w:t>ant optimalaus gydymo.</w:t>
            </w:r>
          </w:p>
        </w:tc>
      </w:tr>
      <w:tr w:rsidR="001D1FF3">
        <w:tc>
          <w:tcPr>
            <w:tcW w:w="0" w:type="auto"/>
            <w:shd w:val="clear" w:color="auto" w:fill="98FB98"/>
          </w:tcPr>
          <w:p w:rsidR="001D1FF3" w:rsidRDefault="003A3940">
            <w:r>
              <w:rPr>
                <w:rStyle w:val="SegmentID"/>
              </w:rPr>
              <w:t>12</w:t>
            </w:r>
            <w:r>
              <w:rPr>
                <w:rStyle w:val="TransUnitID"/>
              </w:rPr>
              <w:t>1a8635a4-61a7-4ab8-b2e4-92e88857d775</w:t>
            </w:r>
          </w:p>
        </w:tc>
        <w:tc>
          <w:tcPr>
            <w:tcW w:w="0" w:type="auto"/>
            <w:shd w:val="clear" w:color="auto" w:fill="98FB98"/>
          </w:tcPr>
          <w:p w:rsidR="001D1FF3" w:rsidRDefault="003A3940">
            <w:r>
              <w:t>Translated (100%)</w:t>
            </w:r>
          </w:p>
        </w:tc>
        <w:tc>
          <w:tcPr>
            <w:tcW w:w="0" w:type="auto"/>
            <w:shd w:val="clear" w:color="auto" w:fill="98FB98"/>
          </w:tcPr>
          <w:p w:rsidR="001D1FF3" w:rsidRDefault="003A3940">
            <w:r>
              <w:t>Summary</w:t>
            </w:r>
          </w:p>
        </w:tc>
        <w:tc>
          <w:tcPr>
            <w:tcW w:w="0" w:type="auto"/>
            <w:shd w:val="clear" w:color="auto" w:fill="98FB98"/>
          </w:tcPr>
          <w:p w:rsidR="001D1FF3" w:rsidRDefault="003A3940">
            <w:pPr>
              <w:rPr>
                <w:lang w:val="lt-LT"/>
              </w:rPr>
            </w:pPr>
            <w:r>
              <w:rPr>
                <w:lang w:val="lt-LT"/>
              </w:rPr>
              <w:t>Santrauka</w:t>
            </w:r>
          </w:p>
        </w:tc>
      </w:tr>
      <w:tr w:rsidR="001D1FF3">
        <w:tc>
          <w:tcPr>
            <w:tcW w:w="0" w:type="auto"/>
            <w:shd w:val="clear" w:color="auto" w:fill="FFFFFF"/>
          </w:tcPr>
          <w:p w:rsidR="001D1FF3" w:rsidRDefault="003A3940">
            <w:r>
              <w:rPr>
                <w:rStyle w:val="SegmentID"/>
              </w:rPr>
              <w:t>13</w:t>
            </w:r>
            <w:r>
              <w:rPr>
                <w:rStyle w:val="TransUnitID"/>
              </w:rPr>
              <w:t>b0502bcf-4eb7-4001-bca8-de28414cafd1</w:t>
            </w:r>
          </w:p>
        </w:tc>
        <w:tc>
          <w:tcPr>
            <w:tcW w:w="0" w:type="auto"/>
            <w:shd w:val="clear" w:color="auto" w:fill="FFFFFF"/>
          </w:tcPr>
          <w:p w:rsidR="001D1FF3" w:rsidRDefault="003A3940">
            <w:r>
              <w:t>Translated (0%)</w:t>
            </w:r>
          </w:p>
        </w:tc>
        <w:tc>
          <w:tcPr>
            <w:tcW w:w="0" w:type="auto"/>
            <w:shd w:val="clear" w:color="auto" w:fill="FFFFFF"/>
          </w:tcPr>
          <w:p w:rsidR="001D1FF3" w:rsidRDefault="003A3940">
            <w:r>
              <w:t>Digoxin is a widely prescribed steroidal cardio-active glycoside.</w:t>
            </w:r>
          </w:p>
        </w:tc>
        <w:tc>
          <w:tcPr>
            <w:tcW w:w="0" w:type="auto"/>
            <w:shd w:val="clear" w:color="auto" w:fill="FFFFFF"/>
          </w:tcPr>
          <w:p w:rsidR="001D1FF3" w:rsidRDefault="003A3940">
            <w:pPr>
              <w:rPr>
                <w:lang w:val="lt-LT"/>
              </w:rPr>
            </w:pPr>
            <w:r>
              <w:rPr>
                <w:lang w:val="lt-LT"/>
              </w:rPr>
              <w:t xml:space="preserve">Digoksinas yra dažnai skiriamas širdį veikiantis glikozidas. </w:t>
            </w:r>
          </w:p>
        </w:tc>
      </w:tr>
      <w:tr w:rsidR="001D1FF3">
        <w:tc>
          <w:tcPr>
            <w:tcW w:w="0" w:type="auto"/>
            <w:shd w:val="clear" w:color="auto" w:fill="FFFFFF"/>
          </w:tcPr>
          <w:p w:rsidR="001D1FF3" w:rsidRDefault="003A3940">
            <w:r>
              <w:rPr>
                <w:rStyle w:val="SegmentID"/>
              </w:rPr>
              <w:t>14</w:t>
            </w:r>
            <w:r>
              <w:rPr>
                <w:rStyle w:val="TransUnitID"/>
              </w:rPr>
              <w:t>b0502bcf-4eb7-4001-bca8-de28414cafd1</w:t>
            </w:r>
          </w:p>
        </w:tc>
        <w:tc>
          <w:tcPr>
            <w:tcW w:w="0" w:type="auto"/>
            <w:shd w:val="clear" w:color="auto" w:fill="FFFFFF"/>
          </w:tcPr>
          <w:p w:rsidR="001D1FF3" w:rsidRDefault="003A3940">
            <w:r>
              <w:t>Translated (0%)</w:t>
            </w:r>
          </w:p>
        </w:tc>
        <w:tc>
          <w:tcPr>
            <w:tcW w:w="0" w:type="auto"/>
            <w:shd w:val="clear" w:color="auto" w:fill="FFFFFF"/>
          </w:tcPr>
          <w:p w:rsidR="001D1FF3" w:rsidRDefault="003A3940">
            <w:r>
              <w:t>It acts by binding and inhibiting the Na</w:t>
            </w:r>
            <w:r>
              <w:rPr>
                <w:rStyle w:val="Tag"/>
              </w:rPr>
              <w:t>&lt;99&gt;</w:t>
            </w:r>
            <w:r>
              <w:t>+</w:t>
            </w:r>
            <w:r>
              <w:rPr>
                <w:rStyle w:val="Tag"/>
              </w:rPr>
              <w:t>&lt;/99&gt;</w:t>
            </w:r>
            <w:r>
              <w:t>/K</w:t>
            </w:r>
            <w:r>
              <w:rPr>
                <w:rStyle w:val="Tag"/>
              </w:rPr>
              <w:t>&lt;100&gt;</w:t>
            </w:r>
            <w:r>
              <w:t>+</w:t>
            </w:r>
            <w:r>
              <w:rPr>
                <w:rStyle w:val="Tag"/>
              </w:rPr>
              <w:t>&lt;/100&gt;</w:t>
            </w:r>
            <w:r>
              <w:t>-ATPase which in the end increases the intracellular Ca</w:t>
            </w:r>
            <w:r>
              <w:rPr>
                <w:rStyle w:val="Tag"/>
              </w:rPr>
              <w:t>&lt;101&gt;</w:t>
            </w:r>
            <w:r>
              <w:t>2+</w:t>
            </w:r>
            <w:r>
              <w:rPr>
                <w:rStyle w:val="Tag"/>
              </w:rPr>
              <w:t>&lt;/101&gt;</w:t>
            </w:r>
            <w:r>
              <w:t xml:space="preserve"> conce</w:t>
            </w:r>
            <w:r>
              <w:t>ntration</w:t>
            </w:r>
            <w:proofErr w:type="gramStart"/>
            <w:r>
              <w:t>.</w:t>
            </w:r>
            <w:r>
              <w:rPr>
                <w:rStyle w:val="LockedContent"/>
              </w:rPr>
              <w:t>&lt;</w:t>
            </w:r>
            <w:proofErr w:type="gramEnd"/>
            <w:r>
              <w:rPr>
                <w:rStyle w:val="LockedContent"/>
              </w:rPr>
              <w:t>Hauptmann PJ, Kelly RA Digitalis. Circulation 1999;99:1265-1270./&gt;</w:t>
            </w:r>
            <w:r>
              <w:rPr>
                <w:rStyle w:val="Tag"/>
              </w:rPr>
              <w:t>&lt;103&gt;</w:t>
            </w:r>
            <w:r>
              <w:t>,</w:t>
            </w:r>
            <w:r>
              <w:rPr>
                <w:rStyle w:val="Tag"/>
              </w:rPr>
              <w:t>&lt;/103&gt;</w:t>
            </w:r>
            <w:r>
              <w:rPr>
                <w:rStyle w:val="LockedContent"/>
              </w:rPr>
              <w:t xml:space="preserve">&lt;Katz A, </w:t>
            </w:r>
            <w:proofErr w:type="spellStart"/>
            <w:r>
              <w:rPr>
                <w:rStyle w:val="LockedContent"/>
              </w:rPr>
              <w:t>Lifshitz</w:t>
            </w:r>
            <w:proofErr w:type="spellEnd"/>
            <w:r>
              <w:rPr>
                <w:rStyle w:val="LockedContent"/>
              </w:rPr>
              <w:t xml:space="preserve"> Y, Bab-</w:t>
            </w:r>
            <w:proofErr w:type="spellStart"/>
            <w:r>
              <w:rPr>
                <w:rStyle w:val="LockedContent"/>
              </w:rPr>
              <w:t>Dinitz</w:t>
            </w:r>
            <w:proofErr w:type="spellEnd"/>
            <w:r>
              <w:rPr>
                <w:rStyle w:val="LockedContent"/>
              </w:rPr>
              <w:t xml:space="preserve"> E, et al. Selectivity of Digitalis Glycosides for Isoforms of Human </w:t>
            </w:r>
            <w:proofErr w:type="spellStart"/>
            <w:r>
              <w:rPr>
                <w:rStyle w:val="LockedContent"/>
              </w:rPr>
              <w:t>Na</w:t>
            </w:r>
            <w:proofErr w:type="gramStart"/>
            <w:r>
              <w:rPr>
                <w:rStyle w:val="LockedContent"/>
              </w:rPr>
              <w:t>,K</w:t>
            </w:r>
            <w:proofErr w:type="spellEnd"/>
            <w:proofErr w:type="gramEnd"/>
            <w:r>
              <w:rPr>
                <w:rStyle w:val="LockedContent"/>
              </w:rPr>
              <w:t xml:space="preserve">-ATPase. J </w:t>
            </w:r>
            <w:proofErr w:type="spellStart"/>
            <w:r>
              <w:rPr>
                <w:rStyle w:val="LockedContent"/>
              </w:rPr>
              <w:t>Biol</w:t>
            </w:r>
            <w:proofErr w:type="spellEnd"/>
            <w:r>
              <w:rPr>
                <w:rStyle w:val="LockedContent"/>
              </w:rPr>
              <w:t xml:space="preserve"> </w:t>
            </w:r>
            <w:proofErr w:type="spellStart"/>
            <w:r>
              <w:rPr>
                <w:rStyle w:val="LockedContent"/>
              </w:rPr>
              <w:t>Chem</w:t>
            </w:r>
            <w:proofErr w:type="spellEnd"/>
            <w:r>
              <w:rPr>
                <w:rStyle w:val="LockedContent"/>
              </w:rPr>
              <w:t xml:space="preserve"> 2010 Jun</w:t>
            </w:r>
            <w:proofErr w:type="gramStart"/>
            <w:r>
              <w:rPr>
                <w:rStyle w:val="LockedContent"/>
              </w:rPr>
              <w:t>;285</w:t>
            </w:r>
            <w:proofErr w:type="gramEnd"/>
            <w:r>
              <w:rPr>
                <w:rStyle w:val="LockedContent"/>
              </w:rPr>
              <w:t>(25) 19582-19592./&gt;</w:t>
            </w:r>
            <w:r>
              <w:t xml:space="preserve"> This results in a positive inotrope effect which makes digoxin a beneficial drug for heart failure.</w:t>
            </w:r>
          </w:p>
        </w:tc>
        <w:tc>
          <w:tcPr>
            <w:tcW w:w="0" w:type="auto"/>
            <w:shd w:val="clear" w:color="auto" w:fill="FFFFFF"/>
          </w:tcPr>
          <w:p w:rsidR="001D1FF3" w:rsidRDefault="003A3940">
            <w:pPr>
              <w:rPr>
                <w:lang w:val="lt-LT"/>
              </w:rPr>
            </w:pPr>
            <w:r>
              <w:rPr>
                <w:lang w:val="lt-LT"/>
              </w:rPr>
              <w:t>Jis veikia prisijungdamas ir slopindamas Na</w:t>
            </w:r>
            <w:r>
              <w:rPr>
                <w:rStyle w:val="Tag"/>
                <w:lang w:val="lt-LT"/>
              </w:rPr>
              <w:t>&lt;99&gt;</w:t>
            </w:r>
            <w:r>
              <w:rPr>
                <w:lang w:val="lt-LT"/>
              </w:rPr>
              <w:t>+</w:t>
            </w:r>
            <w:r>
              <w:rPr>
                <w:rStyle w:val="Tag"/>
                <w:lang w:val="lt-LT"/>
              </w:rPr>
              <w:t>&lt;/99&gt;</w:t>
            </w:r>
            <w:r>
              <w:rPr>
                <w:lang w:val="lt-LT"/>
              </w:rPr>
              <w:t>/K</w:t>
            </w:r>
            <w:r>
              <w:rPr>
                <w:rStyle w:val="Tag"/>
                <w:lang w:val="lt-LT"/>
              </w:rPr>
              <w:t>&lt;100&gt;</w:t>
            </w:r>
            <w:r>
              <w:rPr>
                <w:lang w:val="lt-LT"/>
              </w:rPr>
              <w:t>+</w:t>
            </w:r>
            <w:r>
              <w:rPr>
                <w:rStyle w:val="Tag"/>
                <w:lang w:val="lt-LT"/>
              </w:rPr>
              <w:t>&lt;/100&gt;</w:t>
            </w:r>
            <w:r>
              <w:rPr>
                <w:lang w:val="lt-LT"/>
              </w:rPr>
              <w:t>-ATPazę, kuri padidina viduląstelinę Ca</w:t>
            </w:r>
            <w:r>
              <w:rPr>
                <w:rStyle w:val="Tag"/>
                <w:lang w:val="lt-LT"/>
              </w:rPr>
              <w:t>&lt;101&gt;</w:t>
            </w:r>
            <w:r>
              <w:rPr>
                <w:lang w:val="lt-LT"/>
              </w:rPr>
              <w:t>2+</w:t>
            </w:r>
            <w:r>
              <w:rPr>
                <w:rStyle w:val="Tag"/>
                <w:lang w:val="lt-LT"/>
              </w:rPr>
              <w:t>&lt;/101&gt;</w:t>
            </w:r>
            <w:r>
              <w:rPr>
                <w:lang w:val="lt-LT"/>
              </w:rPr>
              <w:t xml:space="preserve"> koncentraciją.</w:t>
            </w:r>
            <w:r>
              <w:rPr>
                <w:rStyle w:val="LockedContent"/>
                <w:lang w:val="lt-LT"/>
              </w:rPr>
              <w:t xml:space="preserve">&lt;Hauptmann PJ, Kelly </w:t>
            </w:r>
            <w:r>
              <w:rPr>
                <w:rStyle w:val="LockedContent"/>
                <w:lang w:val="lt-LT"/>
              </w:rPr>
              <w:t>RA Digitalis. Circulation 1999;99:1265-1270./&gt;</w:t>
            </w:r>
            <w:r>
              <w:rPr>
                <w:rStyle w:val="Tag"/>
                <w:lang w:val="lt-LT"/>
              </w:rPr>
              <w:t>&lt;103&gt;</w:t>
            </w:r>
            <w:r>
              <w:rPr>
                <w:lang w:val="lt-LT"/>
              </w:rPr>
              <w:t>,</w:t>
            </w:r>
            <w:r>
              <w:rPr>
                <w:rStyle w:val="Tag"/>
                <w:lang w:val="lt-LT"/>
              </w:rPr>
              <w:t>&lt;/103&gt;</w:t>
            </w:r>
            <w:r>
              <w:rPr>
                <w:rStyle w:val="LockedContent"/>
                <w:lang w:val="lt-LT"/>
              </w:rPr>
              <w:t>&lt;Katz A, Lifshitz Y, Bab-Dinitz E, et al. Selectivity of Digitalis Glycosides for Isoforms of Human Na,K-ATPase. J Biol Chem 2010 Jun;285(25) 19582-19592./&gt;</w:t>
            </w:r>
            <w:r>
              <w:rPr>
                <w:lang w:val="lt-LT"/>
              </w:rPr>
              <w:t xml:space="preserve"> Tai sukelia teigiamą inotropinį poveikį, </w:t>
            </w:r>
            <w:r>
              <w:rPr>
                <w:lang w:val="lt-LT"/>
              </w:rPr>
              <w:t>kuris yra naudingas sergant širdies nepakankamumu.</w:t>
            </w:r>
          </w:p>
        </w:tc>
      </w:tr>
      <w:tr w:rsidR="001D1FF3">
        <w:tc>
          <w:tcPr>
            <w:tcW w:w="0" w:type="auto"/>
            <w:shd w:val="clear" w:color="auto" w:fill="FFFFFF"/>
          </w:tcPr>
          <w:p w:rsidR="001D1FF3" w:rsidRDefault="003A3940">
            <w:r>
              <w:rPr>
                <w:rStyle w:val="SegmentID"/>
              </w:rPr>
              <w:lastRenderedPageBreak/>
              <w:t>15</w:t>
            </w:r>
            <w:r>
              <w:rPr>
                <w:rStyle w:val="TransUnitID"/>
              </w:rPr>
              <w:t>b0502bcf-4eb7-4001-bca8-de28414cafd1</w:t>
            </w:r>
          </w:p>
        </w:tc>
        <w:tc>
          <w:tcPr>
            <w:tcW w:w="0" w:type="auto"/>
            <w:shd w:val="clear" w:color="auto" w:fill="FFFFFF"/>
          </w:tcPr>
          <w:p w:rsidR="001D1FF3" w:rsidRDefault="003A3940">
            <w:r>
              <w:t>Translated (0%)</w:t>
            </w:r>
          </w:p>
        </w:tc>
        <w:tc>
          <w:tcPr>
            <w:tcW w:w="0" w:type="auto"/>
            <w:shd w:val="clear" w:color="auto" w:fill="FFFFFF"/>
          </w:tcPr>
          <w:p w:rsidR="001D1FF3" w:rsidRDefault="003A3940">
            <w:r>
              <w:t>It improves the strength of myocardial contraction and results in the beneficial effects of increased cardiac output, increased Left Ventricular Ejection Fraction, and decreased Pulmonary Capillary Wedge pressure.</w:t>
            </w:r>
            <w:r>
              <w:rPr>
                <w:rStyle w:val="LockedContent"/>
              </w:rPr>
              <w:t>&lt;</w:t>
            </w:r>
            <w:proofErr w:type="spellStart"/>
            <w:r>
              <w:rPr>
                <w:rStyle w:val="LockedContent"/>
              </w:rPr>
              <w:t>Eichhorn</w:t>
            </w:r>
            <w:proofErr w:type="spellEnd"/>
            <w:r>
              <w:rPr>
                <w:rStyle w:val="LockedContent"/>
              </w:rPr>
              <w:t xml:space="preserve"> EJ, </w:t>
            </w:r>
            <w:proofErr w:type="spellStart"/>
            <w:r>
              <w:rPr>
                <w:rStyle w:val="LockedContent"/>
              </w:rPr>
              <w:t>Gheorghiade</w:t>
            </w:r>
            <w:proofErr w:type="spellEnd"/>
            <w:r>
              <w:rPr>
                <w:rStyle w:val="LockedContent"/>
              </w:rPr>
              <w:t xml:space="preserve"> M Digoxin. Progre</w:t>
            </w:r>
            <w:r>
              <w:rPr>
                <w:rStyle w:val="LockedContent"/>
              </w:rPr>
              <w:t xml:space="preserve">ss </w:t>
            </w:r>
            <w:proofErr w:type="spellStart"/>
            <w:r>
              <w:rPr>
                <w:rStyle w:val="LockedContent"/>
              </w:rPr>
              <w:t>Cardiovasc</w:t>
            </w:r>
            <w:proofErr w:type="spellEnd"/>
            <w:r>
              <w:rPr>
                <w:rStyle w:val="LockedContent"/>
              </w:rPr>
              <w:t xml:space="preserve"> Diseases 2002 Jan/Feb</w:t>
            </w:r>
            <w:proofErr w:type="gramStart"/>
            <w:r>
              <w:rPr>
                <w:rStyle w:val="LockedContent"/>
              </w:rPr>
              <w:t>;44</w:t>
            </w:r>
            <w:proofErr w:type="gramEnd"/>
            <w:r>
              <w:rPr>
                <w:rStyle w:val="LockedContent"/>
              </w:rPr>
              <w:t>(4):251-266./&gt;</w:t>
            </w:r>
            <w:r>
              <w:rPr>
                <w:rStyle w:val="Tag"/>
              </w:rPr>
              <w:t>&lt;106&gt;</w:t>
            </w:r>
            <w:r>
              <w:t>,</w:t>
            </w:r>
            <w:r>
              <w:rPr>
                <w:rStyle w:val="Tag"/>
              </w:rPr>
              <w:t>&lt;/106&gt;</w:t>
            </w:r>
            <w:r>
              <w:rPr>
                <w:rStyle w:val="LockedContent"/>
              </w:rPr>
              <w:t>&lt;</w:t>
            </w:r>
            <w:proofErr w:type="spellStart"/>
            <w:r>
              <w:rPr>
                <w:rStyle w:val="LockedContent"/>
              </w:rPr>
              <w:t>Gheorghiade</w:t>
            </w:r>
            <w:proofErr w:type="spellEnd"/>
            <w:r>
              <w:rPr>
                <w:rStyle w:val="LockedContent"/>
              </w:rPr>
              <w:t xml:space="preserve"> M, van </w:t>
            </w:r>
            <w:proofErr w:type="spellStart"/>
            <w:r>
              <w:rPr>
                <w:rStyle w:val="LockedContent"/>
              </w:rPr>
              <w:t>Veldhuisen</w:t>
            </w:r>
            <w:proofErr w:type="spellEnd"/>
            <w:r>
              <w:rPr>
                <w:rStyle w:val="LockedContent"/>
              </w:rPr>
              <w:t xml:space="preserve"> DJ, </w:t>
            </w:r>
            <w:proofErr w:type="spellStart"/>
            <w:r>
              <w:rPr>
                <w:rStyle w:val="LockedContent"/>
              </w:rPr>
              <w:t>Colucci</w:t>
            </w:r>
            <w:proofErr w:type="spellEnd"/>
            <w:r>
              <w:rPr>
                <w:rStyle w:val="LockedContent"/>
              </w:rPr>
              <w:t xml:space="preserve"> WS. Contemporary Use of Digoxin in the Management of Cardiovascular Disorders. Circulation 2006</w:t>
            </w:r>
            <w:proofErr w:type="gramStart"/>
            <w:r>
              <w:rPr>
                <w:rStyle w:val="LockedContent"/>
              </w:rPr>
              <w:t>;113:2556</w:t>
            </w:r>
            <w:proofErr w:type="gramEnd"/>
            <w:r>
              <w:rPr>
                <w:rStyle w:val="LockedContent"/>
              </w:rPr>
              <w:t>-2564./&gt;</w:t>
            </w:r>
            <w:r>
              <w:t xml:space="preserve"> Digoxin therapy also results in stab</w:t>
            </w:r>
            <w:r>
              <w:t>ilized and slowed ventricular pulse rate.</w:t>
            </w:r>
          </w:p>
        </w:tc>
        <w:tc>
          <w:tcPr>
            <w:tcW w:w="0" w:type="auto"/>
            <w:shd w:val="clear" w:color="auto" w:fill="FFFFFF"/>
          </w:tcPr>
          <w:p w:rsidR="001D1FF3" w:rsidRDefault="003A3940" w:rsidP="003874D9">
            <w:pPr>
              <w:rPr>
                <w:lang w:val="lt-LT"/>
              </w:rPr>
            </w:pPr>
            <w:r>
              <w:rPr>
                <w:lang w:val="lt-LT"/>
              </w:rPr>
              <w:t xml:space="preserve">Jis didina miokardo </w:t>
            </w:r>
            <w:del w:id="0" w:author="Krasuckis, Ignas {DEEB~Vilnius-Jasinskio}" w:date="2015-09-28T09:53:00Z">
              <w:r w:rsidDel="003874D9">
                <w:rPr>
                  <w:lang w:val="lt-LT"/>
                </w:rPr>
                <w:delText xml:space="preserve">susitraukimą </w:delText>
              </w:r>
            </w:del>
            <w:ins w:id="1" w:author="Krasuckis, Ignas {DEEB~Vilnius-Jasinskio}" w:date="2015-09-28T09:53:00Z">
              <w:r w:rsidR="003874D9">
                <w:rPr>
                  <w:lang w:val="lt-LT"/>
                </w:rPr>
                <w:t>susitraukimo jėgą</w:t>
              </w:r>
              <w:r w:rsidR="003874D9">
                <w:rPr>
                  <w:lang w:val="lt-LT"/>
                </w:rPr>
                <w:t xml:space="preserve"> </w:t>
              </w:r>
            </w:ins>
            <w:r>
              <w:rPr>
                <w:lang w:val="lt-LT"/>
              </w:rPr>
              <w:t>ir nulemia sistolinio tūrio bei širdies išmetimo frakcijos padidėjimą ir sumažėjusį plaučių kapiliarų pleištinį slėgį.</w:t>
            </w:r>
            <w:r>
              <w:rPr>
                <w:rStyle w:val="LockedContent"/>
                <w:lang w:val="lt-LT"/>
              </w:rPr>
              <w:t>&lt;Eichhorn EJ, Gheorghiade M Digoxin. Progress Cardiovasc Diseas</w:t>
            </w:r>
            <w:r>
              <w:rPr>
                <w:rStyle w:val="LockedContent"/>
                <w:lang w:val="lt-LT"/>
              </w:rPr>
              <w:t>es 2002 Jan/Feb;44(4):251-266./&gt;</w:t>
            </w:r>
            <w:r>
              <w:rPr>
                <w:rStyle w:val="Tag"/>
                <w:lang w:val="lt-LT"/>
              </w:rPr>
              <w:t>&lt;106&gt;</w:t>
            </w:r>
            <w:r>
              <w:rPr>
                <w:lang w:val="lt-LT"/>
              </w:rPr>
              <w:t>,</w:t>
            </w:r>
            <w:r>
              <w:rPr>
                <w:rStyle w:val="Tag"/>
                <w:lang w:val="lt-LT"/>
              </w:rPr>
              <w:t>&lt;/106&gt;</w:t>
            </w:r>
            <w:r>
              <w:rPr>
                <w:rStyle w:val="LockedContent"/>
                <w:lang w:val="lt-LT"/>
              </w:rPr>
              <w:t>&lt;Gheorghiade M, van Veldhuisen DJ, Colucci WS. Contemporary Use of Digoxin in the Management of Cardiovascular Disorders. Circulation 2006;113:2556-2564./&gt;</w:t>
            </w:r>
            <w:r>
              <w:rPr>
                <w:lang w:val="lt-LT"/>
              </w:rPr>
              <w:t xml:space="preserve"> Gydymas digoksinu taip pat stabilizuoja ir lėtina skilve</w:t>
            </w:r>
            <w:r>
              <w:rPr>
                <w:lang w:val="lt-LT"/>
              </w:rPr>
              <w:t>lių susitraukimo dažnį.</w:t>
            </w:r>
          </w:p>
        </w:tc>
      </w:tr>
      <w:tr w:rsidR="001D1FF3">
        <w:tc>
          <w:tcPr>
            <w:tcW w:w="0" w:type="auto"/>
            <w:shd w:val="clear" w:color="auto" w:fill="FFFFFF"/>
          </w:tcPr>
          <w:p w:rsidR="001D1FF3" w:rsidRDefault="003A3940">
            <w:r>
              <w:rPr>
                <w:rStyle w:val="SegmentID"/>
              </w:rPr>
              <w:t>16</w:t>
            </w:r>
            <w:r>
              <w:rPr>
                <w:rStyle w:val="TransUnitID"/>
              </w:rPr>
              <w:t>5c45047f-86bd-4ed7-8237-00cad5bb650f</w:t>
            </w:r>
          </w:p>
        </w:tc>
        <w:tc>
          <w:tcPr>
            <w:tcW w:w="0" w:type="auto"/>
            <w:shd w:val="clear" w:color="auto" w:fill="FFFFFF"/>
          </w:tcPr>
          <w:p w:rsidR="001D1FF3" w:rsidRDefault="003A3940">
            <w:r>
              <w:t>Translated (0%)</w:t>
            </w:r>
          </w:p>
        </w:tc>
        <w:tc>
          <w:tcPr>
            <w:tcW w:w="0" w:type="auto"/>
            <w:shd w:val="clear" w:color="auto" w:fill="FFFFFF"/>
          </w:tcPr>
          <w:p w:rsidR="001D1FF3" w:rsidRDefault="003A3940">
            <w:r>
              <w:t>Although the availability of crystalline digoxin has permitted the standardization of drug dosage, therapeutic administration inadvertently, yet frequently, results in toxicity</w:t>
            </w:r>
            <w:r>
              <w:t>.</w:t>
            </w:r>
          </w:p>
        </w:tc>
        <w:tc>
          <w:tcPr>
            <w:tcW w:w="0" w:type="auto"/>
            <w:shd w:val="clear" w:color="auto" w:fill="FFFFFF"/>
          </w:tcPr>
          <w:p w:rsidR="001D1FF3" w:rsidRDefault="003A3940">
            <w:pPr>
              <w:rPr>
                <w:lang w:val="lt-LT"/>
              </w:rPr>
            </w:pPr>
            <w:r>
              <w:rPr>
                <w:lang w:val="lt-LT"/>
              </w:rPr>
              <w:t>Nors kristalinio digoksino prieinamumas leido standartizuoti dozavimą, gydymas juo netyčia, tačiau dažnai, pasižymi toksiškumu.</w:t>
            </w:r>
          </w:p>
        </w:tc>
      </w:tr>
      <w:tr w:rsidR="001D1FF3">
        <w:tc>
          <w:tcPr>
            <w:tcW w:w="0" w:type="auto"/>
            <w:shd w:val="clear" w:color="auto" w:fill="FFFFFF"/>
          </w:tcPr>
          <w:p w:rsidR="001D1FF3" w:rsidRDefault="003A3940">
            <w:r>
              <w:rPr>
                <w:rStyle w:val="SegmentID"/>
              </w:rPr>
              <w:t>17</w:t>
            </w:r>
            <w:r>
              <w:rPr>
                <w:rStyle w:val="TransUnitID"/>
              </w:rPr>
              <w:t>5c45047f-86bd-4ed7-8237-00cad5bb650f</w:t>
            </w:r>
          </w:p>
        </w:tc>
        <w:tc>
          <w:tcPr>
            <w:tcW w:w="0" w:type="auto"/>
            <w:shd w:val="clear" w:color="auto" w:fill="FFFFFF"/>
          </w:tcPr>
          <w:p w:rsidR="001D1FF3" w:rsidRDefault="003A3940">
            <w:r>
              <w:t>Translated (0%)</w:t>
            </w:r>
          </w:p>
        </w:tc>
        <w:tc>
          <w:tcPr>
            <w:tcW w:w="0" w:type="auto"/>
            <w:shd w:val="clear" w:color="auto" w:fill="FFFFFF"/>
          </w:tcPr>
          <w:p w:rsidR="001D1FF3" w:rsidRDefault="003A3940">
            <w:r>
              <w:t>Importantly, symptoms of digoxin toxicity often mimic the cardiac arrh</w:t>
            </w:r>
            <w:r>
              <w:t>ythmias for which the drug was originally prescribed.</w:t>
            </w:r>
          </w:p>
        </w:tc>
        <w:tc>
          <w:tcPr>
            <w:tcW w:w="0" w:type="auto"/>
            <w:shd w:val="clear" w:color="auto" w:fill="FFFFFF"/>
          </w:tcPr>
          <w:p w:rsidR="001D1FF3" w:rsidRDefault="003A3940">
            <w:pPr>
              <w:rPr>
                <w:lang w:val="lt-LT"/>
              </w:rPr>
            </w:pPr>
            <w:r>
              <w:rPr>
                <w:lang w:val="lt-LT"/>
              </w:rPr>
              <w:t>Svarbu tai, kad digoksino toksinio poveikio simptomai dažnai panašūs į širdies aritmijos simptomus, dėl kurių ir skiriamas vaistas.</w:t>
            </w:r>
          </w:p>
        </w:tc>
      </w:tr>
      <w:tr w:rsidR="001D1FF3">
        <w:tc>
          <w:tcPr>
            <w:tcW w:w="0" w:type="auto"/>
            <w:shd w:val="clear" w:color="auto" w:fill="FFFFFF"/>
          </w:tcPr>
          <w:p w:rsidR="001D1FF3" w:rsidRDefault="003A3940">
            <w:r>
              <w:rPr>
                <w:rStyle w:val="SegmentID"/>
              </w:rPr>
              <w:t>18</w:t>
            </w:r>
            <w:r>
              <w:rPr>
                <w:rStyle w:val="TransUnitID"/>
              </w:rPr>
              <w:t>5c45047f-86bd-4ed7-8237-00cad5bb650f</w:t>
            </w:r>
          </w:p>
        </w:tc>
        <w:tc>
          <w:tcPr>
            <w:tcW w:w="0" w:type="auto"/>
            <w:shd w:val="clear" w:color="auto" w:fill="FFFFFF"/>
          </w:tcPr>
          <w:p w:rsidR="001D1FF3" w:rsidRDefault="003A3940">
            <w:r>
              <w:t>Translated (0%)</w:t>
            </w:r>
          </w:p>
        </w:tc>
        <w:tc>
          <w:tcPr>
            <w:tcW w:w="0" w:type="auto"/>
            <w:shd w:val="clear" w:color="auto" w:fill="FFFFFF"/>
          </w:tcPr>
          <w:p w:rsidR="001D1FF3" w:rsidRDefault="003A3940">
            <w:r>
              <w:t>Digoxin concen</w:t>
            </w:r>
            <w:r>
              <w:t>trations of 0.9</w:t>
            </w:r>
            <w:r>
              <w:rPr>
                <w:rStyle w:val="Tag"/>
              </w:rPr>
              <w:t>&lt;111/&gt;</w:t>
            </w:r>
            <w:r>
              <w:t>2.0 ng/mL in serum or plasma are normally considered to be therapeutic</w:t>
            </w:r>
            <w:proofErr w:type="gramStart"/>
            <w:r>
              <w:t>.</w:t>
            </w:r>
            <w:r>
              <w:rPr>
                <w:rStyle w:val="LockedContent"/>
              </w:rPr>
              <w:t>&lt;</w:t>
            </w:r>
            <w:proofErr w:type="spellStart"/>
            <w:proofErr w:type="gramEnd"/>
            <w:r>
              <w:rPr>
                <w:rStyle w:val="LockedContent"/>
              </w:rPr>
              <w:t>Oellerich</w:t>
            </w:r>
            <w:proofErr w:type="spellEnd"/>
            <w:r>
              <w:rPr>
                <w:rStyle w:val="LockedContent"/>
              </w:rPr>
              <w:t xml:space="preserve"> M. </w:t>
            </w:r>
            <w:proofErr w:type="spellStart"/>
            <w:r>
              <w:rPr>
                <w:rStyle w:val="LockedContent"/>
              </w:rPr>
              <w:t>Pharmaka</w:t>
            </w:r>
            <w:proofErr w:type="spellEnd"/>
            <w:r>
              <w:rPr>
                <w:rStyle w:val="LockedContent"/>
              </w:rPr>
              <w:t xml:space="preserve"> (Drug monitoring). In: Thomas L (ed.). Labor und Diagnose, TH-Books, Frankfurt, 5. </w:t>
            </w:r>
            <w:proofErr w:type="gramStart"/>
            <w:r>
              <w:rPr>
                <w:rStyle w:val="LockedContent"/>
              </w:rPr>
              <w:t>edition</w:t>
            </w:r>
            <w:proofErr w:type="gramEnd"/>
            <w:r>
              <w:rPr>
                <w:rStyle w:val="LockedContent"/>
              </w:rPr>
              <w:t xml:space="preserve">, 1998:1174. </w:t>
            </w:r>
            <w:proofErr w:type="spellStart"/>
            <w:r>
              <w:rPr>
                <w:rStyle w:val="LockedContent"/>
              </w:rPr>
              <w:t>Englisch</w:t>
            </w:r>
            <w:proofErr w:type="spellEnd"/>
            <w:r>
              <w:rPr>
                <w:rStyle w:val="LockedContent"/>
              </w:rPr>
              <w:t>: Clinical Laboratory. 1st Eng</w:t>
            </w:r>
            <w:r>
              <w:rPr>
                <w:rStyle w:val="LockedContent"/>
              </w:rPr>
              <w:t>lish Edition 1998:1151./&gt;</w:t>
            </w:r>
            <w:r>
              <w:rPr>
                <w:rStyle w:val="Tag"/>
              </w:rPr>
              <w:t>&lt;113&gt;</w:t>
            </w:r>
            <w:r>
              <w:t>,</w:t>
            </w:r>
            <w:r>
              <w:rPr>
                <w:rStyle w:val="Tag"/>
              </w:rPr>
              <w:t>&lt;/113&gt;</w:t>
            </w:r>
            <w:r>
              <w:rPr>
                <w:rStyle w:val="LockedContent"/>
              </w:rPr>
              <w:t>&lt;</w:t>
            </w:r>
            <w:proofErr w:type="spellStart"/>
            <w:r>
              <w:rPr>
                <w:rStyle w:val="LockedContent"/>
              </w:rPr>
              <w:t>Jortani</w:t>
            </w:r>
            <w:proofErr w:type="spellEnd"/>
            <w:r>
              <w:rPr>
                <w:rStyle w:val="LockedContent"/>
              </w:rPr>
              <w:t xml:space="preserve"> SA, Valdes R Jr. Digoxin and Its Related Endogenous Factors. Critical Reviews </w:t>
            </w:r>
            <w:proofErr w:type="spellStart"/>
            <w:r>
              <w:rPr>
                <w:rStyle w:val="LockedContent"/>
              </w:rPr>
              <w:t>Clin</w:t>
            </w:r>
            <w:proofErr w:type="spellEnd"/>
            <w:r>
              <w:rPr>
                <w:rStyle w:val="LockedContent"/>
              </w:rPr>
              <w:t xml:space="preserve"> Lab </w:t>
            </w:r>
            <w:proofErr w:type="spellStart"/>
            <w:r>
              <w:rPr>
                <w:rStyle w:val="LockedContent"/>
              </w:rPr>
              <w:t>Sci</w:t>
            </w:r>
            <w:proofErr w:type="spellEnd"/>
            <w:r>
              <w:rPr>
                <w:rStyle w:val="LockedContent"/>
              </w:rPr>
              <w:t xml:space="preserve"> 1997;34(3):225-274./&gt;</w:t>
            </w:r>
            <w:r>
              <w:t xml:space="preserve"> However, later studies observed an increased risk for mortality for digoxin concentrations of 1.2</w:t>
            </w:r>
            <w:r>
              <w:t> ng/mL and higher.</w:t>
            </w:r>
            <w:r>
              <w:rPr>
                <w:rStyle w:val="LockedContent"/>
              </w:rPr>
              <w:t>&lt;</w:t>
            </w:r>
            <w:proofErr w:type="spellStart"/>
            <w:r>
              <w:rPr>
                <w:rStyle w:val="LockedContent"/>
              </w:rPr>
              <w:t>Rathore</w:t>
            </w:r>
            <w:proofErr w:type="spellEnd"/>
            <w:r>
              <w:rPr>
                <w:rStyle w:val="LockedContent"/>
              </w:rPr>
              <w:t xml:space="preserve"> SS, Curtis JP, Wang Y, et al. Association of Serum Digoxin Concentration and Outcome in Patients with Heart Failure. JAMA 2003 Feb;289(7):871-878./&gt;</w:t>
            </w:r>
            <w:r>
              <w:rPr>
                <w:rStyle w:val="Tag"/>
              </w:rPr>
              <w:t>&lt;116&gt;</w:t>
            </w:r>
            <w:r>
              <w:t>,</w:t>
            </w:r>
            <w:r>
              <w:rPr>
                <w:rStyle w:val="Tag"/>
              </w:rPr>
              <w:t>&lt;/116&gt;</w:t>
            </w:r>
            <w:r>
              <w:rPr>
                <w:rStyle w:val="LockedContent"/>
              </w:rPr>
              <w:t xml:space="preserve">&lt;Adams KF, Patterson JH, </w:t>
            </w:r>
            <w:proofErr w:type="spellStart"/>
            <w:r>
              <w:rPr>
                <w:rStyle w:val="LockedContent"/>
              </w:rPr>
              <w:t>Gattis</w:t>
            </w:r>
            <w:proofErr w:type="spellEnd"/>
            <w:r>
              <w:rPr>
                <w:rStyle w:val="LockedContent"/>
              </w:rPr>
              <w:t xml:space="preserve"> WA, et al. Relationship of Serum Digo</w:t>
            </w:r>
            <w:r>
              <w:rPr>
                <w:rStyle w:val="LockedContent"/>
              </w:rPr>
              <w:t xml:space="preserve">xin Concentration to Mortality and Morbidity in Women in the Digitalis Investigation Group Trail. J Am </w:t>
            </w:r>
            <w:proofErr w:type="spellStart"/>
            <w:r>
              <w:rPr>
                <w:rStyle w:val="LockedContent"/>
              </w:rPr>
              <w:t>Coll</w:t>
            </w:r>
            <w:proofErr w:type="spellEnd"/>
            <w:r>
              <w:rPr>
                <w:rStyle w:val="LockedContent"/>
              </w:rPr>
              <w:t xml:space="preserve"> Cardiology 2005;46(3):497-504./&gt;</w:t>
            </w:r>
            <w:r>
              <w:t xml:space="preserve"> These observations are also reflected in the “ESC Guidelines for the diagnosis and treatment of acute and chronic heart failure 2008” which recommend a therapeutic </w:t>
            </w:r>
            <w:r>
              <w:lastRenderedPageBreak/>
              <w:t>concentration range for digoxin of 0.6</w:t>
            </w:r>
            <w:r>
              <w:rPr>
                <w:rStyle w:val="Tag"/>
              </w:rPr>
              <w:t>&lt;118/&gt;</w:t>
            </w:r>
            <w:r>
              <w:t>1.2 ng/mL</w:t>
            </w:r>
            <w:r>
              <w:rPr>
                <w:rStyle w:val="LockedContent"/>
              </w:rPr>
              <w:t>&lt;Dickstein K, Cohen-</w:t>
            </w:r>
            <w:proofErr w:type="spellStart"/>
            <w:r>
              <w:rPr>
                <w:rStyle w:val="LockedContent"/>
              </w:rPr>
              <w:t>Solal</w:t>
            </w:r>
            <w:proofErr w:type="spellEnd"/>
            <w:r>
              <w:rPr>
                <w:rStyle w:val="LockedContent"/>
              </w:rPr>
              <w:t xml:space="preserve"> A, </w:t>
            </w:r>
            <w:proofErr w:type="spellStart"/>
            <w:r>
              <w:rPr>
                <w:rStyle w:val="LockedContent"/>
              </w:rPr>
              <w:t>Filippato</w:t>
            </w:r>
            <w:r>
              <w:rPr>
                <w:rStyle w:val="LockedContent"/>
              </w:rPr>
              <w:t>s</w:t>
            </w:r>
            <w:proofErr w:type="spellEnd"/>
            <w:r>
              <w:rPr>
                <w:rStyle w:val="LockedContent"/>
              </w:rPr>
              <w:t xml:space="preserve"> G, et al. ESC  Guidelines for the diagnosis  and treatment of acute and chronic heart failure 2008: the Task Force for the Diagnosis and Treatment of Acute and Chronic Heart Failure 2008 of the European Society of Cardiology. Developed in collaboration w</w:t>
            </w:r>
            <w:r>
              <w:rPr>
                <w:rStyle w:val="LockedContent"/>
              </w:rPr>
              <w:t xml:space="preserve">ith the Heart Failure </w:t>
            </w:r>
            <w:proofErr w:type="gramStart"/>
            <w:r>
              <w:rPr>
                <w:rStyle w:val="LockedContent"/>
              </w:rPr>
              <w:t>Association  of</w:t>
            </w:r>
            <w:proofErr w:type="gramEnd"/>
            <w:r>
              <w:rPr>
                <w:rStyle w:val="LockedContent"/>
              </w:rPr>
              <w:t xml:space="preserve"> the ESC  (HFA) and endorsed by the European Society of Intensive Care Medicine (ESICM). </w:t>
            </w:r>
            <w:proofErr w:type="spellStart"/>
            <w:r>
              <w:rPr>
                <w:rStyle w:val="LockedContent"/>
              </w:rPr>
              <w:t>Eur</w:t>
            </w:r>
            <w:proofErr w:type="spellEnd"/>
            <w:r>
              <w:rPr>
                <w:rStyle w:val="LockedContent"/>
              </w:rPr>
              <w:t xml:space="preserve"> Heart J 2008</w:t>
            </w:r>
            <w:proofErr w:type="gramStart"/>
            <w:r>
              <w:rPr>
                <w:rStyle w:val="LockedContent"/>
              </w:rPr>
              <w:t>;29:2388</w:t>
            </w:r>
            <w:proofErr w:type="gramEnd"/>
            <w:r>
              <w:rPr>
                <w:rStyle w:val="LockedContent"/>
              </w:rPr>
              <w:t>-2442./&gt;</w:t>
            </w:r>
            <w:r>
              <w:t xml:space="preserve"> and other guidelines even recommend limits &lt; 1.0 ng/</w:t>
            </w:r>
            <w:proofErr w:type="spellStart"/>
            <w:r>
              <w:t>mL.</w:t>
            </w:r>
            <w:proofErr w:type="spellEnd"/>
          </w:p>
        </w:tc>
        <w:tc>
          <w:tcPr>
            <w:tcW w:w="0" w:type="auto"/>
            <w:shd w:val="clear" w:color="auto" w:fill="FFFFFF"/>
          </w:tcPr>
          <w:p w:rsidR="001D1FF3" w:rsidRDefault="003A3940">
            <w:pPr>
              <w:rPr>
                <w:lang w:val="lt-LT"/>
              </w:rPr>
            </w:pPr>
            <w:r>
              <w:rPr>
                <w:lang w:val="lt-LT"/>
              </w:rPr>
              <w:lastRenderedPageBreak/>
              <w:t>Digoksino koncentracija serume ar plazmoj</w:t>
            </w:r>
            <w:r>
              <w:rPr>
                <w:lang w:val="lt-LT"/>
              </w:rPr>
              <w:t>e 0.9</w:t>
            </w:r>
            <w:r>
              <w:rPr>
                <w:rStyle w:val="Tag"/>
                <w:lang w:val="lt-LT"/>
              </w:rPr>
              <w:t>&lt;111/&gt;</w:t>
            </w:r>
            <w:r>
              <w:rPr>
                <w:lang w:val="lt-LT"/>
              </w:rPr>
              <w:t>2.0 ng/mL ribose įprastai laikoma terapine.</w:t>
            </w:r>
            <w:r>
              <w:rPr>
                <w:rStyle w:val="LockedContent"/>
                <w:lang w:val="lt-LT"/>
              </w:rPr>
              <w:t>&lt;Oellerich M. Pharmaka (Drug monitoring). In: Thomas L (ed.). Labor und Diagnose, TH-Books, Frankfurt, 5. edition, 1998:1174. Englisch: Clinical Laboratory. 1st English Edition 1998:1151./&gt;</w:t>
            </w:r>
            <w:r>
              <w:rPr>
                <w:rStyle w:val="Tag"/>
                <w:lang w:val="lt-LT"/>
              </w:rPr>
              <w:t>&lt;113&gt;</w:t>
            </w:r>
            <w:r>
              <w:rPr>
                <w:lang w:val="lt-LT"/>
              </w:rPr>
              <w:t>,</w:t>
            </w:r>
            <w:r>
              <w:rPr>
                <w:rStyle w:val="Tag"/>
                <w:lang w:val="lt-LT"/>
              </w:rPr>
              <w:t>&lt;/113&gt;</w:t>
            </w:r>
            <w:r>
              <w:rPr>
                <w:rStyle w:val="LockedContent"/>
                <w:lang w:val="lt-LT"/>
              </w:rPr>
              <w:t>&lt;</w:t>
            </w:r>
            <w:r>
              <w:rPr>
                <w:rStyle w:val="LockedContent"/>
                <w:lang w:val="lt-LT"/>
              </w:rPr>
              <w:t>Jortani SA, Valdes R Jr. Digoxin and Its Related Endogenous Factors. Critical Reviews Clin Lab Sci 1997;34(3):225-274./&gt;</w:t>
            </w:r>
            <w:r>
              <w:rPr>
                <w:lang w:val="lt-LT"/>
              </w:rPr>
              <w:t xml:space="preserve"> Tačiau vėliau atliktų tyrimų metu didesnė mirtingumo rizika buvo stebėta digoksino koncentracijai esant 1.2 ng/mL ir daugiau.</w:t>
            </w:r>
            <w:r>
              <w:rPr>
                <w:rStyle w:val="LockedContent"/>
                <w:lang w:val="lt-LT"/>
              </w:rPr>
              <w:t>&lt;Rathore S</w:t>
            </w:r>
            <w:r>
              <w:rPr>
                <w:rStyle w:val="LockedContent"/>
                <w:lang w:val="lt-LT"/>
              </w:rPr>
              <w:t>S, Curtis JP, Wang Y, et al. Association of Serum Digoxin Concentration and Outcome in Patients with Heart Failure. JAMA 2003 Feb;289(7):871-878./&gt;</w:t>
            </w:r>
            <w:r>
              <w:rPr>
                <w:rStyle w:val="Tag"/>
                <w:lang w:val="lt-LT"/>
              </w:rPr>
              <w:t>&lt;116&gt;</w:t>
            </w:r>
            <w:r>
              <w:rPr>
                <w:lang w:val="lt-LT"/>
              </w:rPr>
              <w:t>,</w:t>
            </w:r>
            <w:r>
              <w:rPr>
                <w:rStyle w:val="Tag"/>
                <w:lang w:val="lt-LT"/>
              </w:rPr>
              <w:t>&lt;/116&gt;</w:t>
            </w:r>
            <w:r>
              <w:rPr>
                <w:rStyle w:val="LockedContent"/>
                <w:lang w:val="lt-LT"/>
              </w:rPr>
              <w:t>&lt;Adams KF, Patterson JH, Gattis WA, et al. Relationship of Serum Digoxin Concentration to Mortali</w:t>
            </w:r>
            <w:r>
              <w:rPr>
                <w:rStyle w:val="LockedContent"/>
                <w:lang w:val="lt-LT"/>
              </w:rPr>
              <w:t>ty and Morbidity in Women in the Digitalis Investigation Group Trail. J Am Coll Cardiology 2005;46(3):497-504./&gt;</w:t>
            </w:r>
            <w:r>
              <w:rPr>
                <w:lang w:val="lt-LT"/>
              </w:rPr>
              <w:t xml:space="preserve"> Šie pastebėjimai taip pat atsispindi ir “ESC Guidelines for the diagnosis and treatment of acute and chronic heart failure 2008” (liet. "EKD 20</w:t>
            </w:r>
            <w:r>
              <w:rPr>
                <w:lang w:val="lt-LT"/>
              </w:rPr>
              <w:t>08 metų ūminio ir lėtinio širdies nepakankamumo diagnostikos ir gydymo gairės"), kuriose rekomenduojamas 0.6</w:t>
            </w:r>
            <w:r>
              <w:rPr>
                <w:rStyle w:val="Tag"/>
                <w:lang w:val="lt-LT"/>
              </w:rPr>
              <w:t>&lt;118/&gt;</w:t>
            </w:r>
            <w:r>
              <w:rPr>
                <w:lang w:val="lt-LT"/>
              </w:rPr>
              <w:t>1.2 ng/mL digoksino terapinis intervalas</w:t>
            </w:r>
            <w:r>
              <w:rPr>
                <w:rStyle w:val="LockedContent"/>
                <w:lang w:val="lt-LT"/>
              </w:rPr>
              <w:t xml:space="preserve">&lt;Dickstein K, Cohen-Solal A, Filippatos G, et al. ESC  Guidelines for the diagnosis  and treatment of </w:t>
            </w:r>
            <w:r>
              <w:rPr>
                <w:rStyle w:val="LockedContent"/>
                <w:lang w:val="lt-LT"/>
              </w:rPr>
              <w:t>acute and chronic heart failure 2008: the Task Force for the Diagnosis and Treatment of Acute and Chronic Heart Failure 2008 of the European Society of Cardiology. Developed in collaboration with the Heart Failure Association  of the ESC  (HFA) and endorse</w:t>
            </w:r>
            <w:r>
              <w:rPr>
                <w:rStyle w:val="LockedContent"/>
                <w:lang w:val="lt-LT"/>
              </w:rPr>
              <w:t xml:space="preserve">d by the European Society of Intensive Care Medicine (ESICM). Eur </w:t>
            </w:r>
            <w:r>
              <w:rPr>
                <w:rStyle w:val="LockedContent"/>
                <w:lang w:val="lt-LT"/>
              </w:rPr>
              <w:lastRenderedPageBreak/>
              <w:t>Heart J 2008;29:2388-2442./&gt;</w:t>
            </w:r>
            <w:r>
              <w:rPr>
                <w:lang w:val="lt-LT"/>
              </w:rPr>
              <w:t>, o kitose gairėse rekomenduojama netgi &lt; 1.0 ng/mL riba.</w:t>
            </w:r>
          </w:p>
        </w:tc>
      </w:tr>
      <w:tr w:rsidR="001D1FF3">
        <w:tc>
          <w:tcPr>
            <w:tcW w:w="0" w:type="auto"/>
            <w:shd w:val="clear" w:color="auto" w:fill="FFFFFF"/>
          </w:tcPr>
          <w:p w:rsidR="001D1FF3" w:rsidRDefault="003A3940">
            <w:r>
              <w:rPr>
                <w:rStyle w:val="SegmentID"/>
              </w:rPr>
              <w:lastRenderedPageBreak/>
              <w:t>19</w:t>
            </w:r>
            <w:r>
              <w:rPr>
                <w:rStyle w:val="TransUnitID"/>
              </w:rPr>
              <w:t>4ef1e4c5-9b75-4b5e-b745-a52f22f2ab4c</w:t>
            </w:r>
          </w:p>
        </w:tc>
        <w:tc>
          <w:tcPr>
            <w:tcW w:w="0" w:type="auto"/>
            <w:shd w:val="clear" w:color="auto" w:fill="FFFFFF"/>
          </w:tcPr>
          <w:p w:rsidR="001D1FF3" w:rsidRDefault="003A3940">
            <w:r>
              <w:t>Translated (0%)</w:t>
            </w:r>
          </w:p>
        </w:tc>
        <w:tc>
          <w:tcPr>
            <w:tcW w:w="0" w:type="auto"/>
            <w:shd w:val="clear" w:color="auto" w:fill="FFFFFF"/>
          </w:tcPr>
          <w:p w:rsidR="001D1FF3" w:rsidRDefault="003A3940">
            <w:r>
              <w:t>Toxicity of digoxin may reflect several factors:</w:t>
            </w:r>
          </w:p>
        </w:tc>
        <w:tc>
          <w:tcPr>
            <w:tcW w:w="0" w:type="auto"/>
            <w:shd w:val="clear" w:color="auto" w:fill="FFFFFF"/>
          </w:tcPr>
          <w:p w:rsidR="001D1FF3" w:rsidRDefault="003A3940">
            <w:pPr>
              <w:rPr>
                <w:lang w:val="lt-LT"/>
              </w:rPr>
            </w:pPr>
            <w:r>
              <w:rPr>
                <w:lang w:val="lt-LT"/>
              </w:rPr>
              <w:t>Digoksino toksiškumas gali būti nulemtas kelių veiksnių:</w:t>
            </w:r>
          </w:p>
        </w:tc>
      </w:tr>
      <w:tr w:rsidR="001D1FF3">
        <w:tc>
          <w:tcPr>
            <w:tcW w:w="0" w:type="auto"/>
            <w:shd w:val="clear" w:color="auto" w:fill="FFFFFF"/>
          </w:tcPr>
          <w:p w:rsidR="001D1FF3" w:rsidRDefault="003A3940">
            <w:r>
              <w:rPr>
                <w:rStyle w:val="SegmentID"/>
              </w:rPr>
              <w:t>20</w:t>
            </w:r>
            <w:r>
              <w:rPr>
                <w:rStyle w:val="TransUnitID"/>
              </w:rPr>
              <w:t>02e0ba47-290d-43ff-aba5-9348b4d58ddd</w:t>
            </w:r>
          </w:p>
        </w:tc>
        <w:tc>
          <w:tcPr>
            <w:tcW w:w="0" w:type="auto"/>
            <w:shd w:val="clear" w:color="auto" w:fill="FFFFFF"/>
          </w:tcPr>
          <w:p w:rsidR="001D1FF3" w:rsidRDefault="003A3940">
            <w:r>
              <w:t>Translated (0%)</w:t>
            </w:r>
          </w:p>
        </w:tc>
        <w:tc>
          <w:tcPr>
            <w:tcW w:w="0" w:type="auto"/>
            <w:shd w:val="clear" w:color="auto" w:fill="FFFFFF"/>
          </w:tcPr>
          <w:p w:rsidR="001D1FF3" w:rsidRDefault="003A3940">
            <w:r>
              <w:t>The drug has a low therapeutic ratio (i.e. a very small difference exists between therapeutic and toxic tissue levels);</w:t>
            </w:r>
          </w:p>
        </w:tc>
        <w:tc>
          <w:tcPr>
            <w:tcW w:w="0" w:type="auto"/>
            <w:shd w:val="clear" w:color="auto" w:fill="FFFFFF"/>
          </w:tcPr>
          <w:p w:rsidR="001D1FF3" w:rsidRDefault="003A3940">
            <w:pPr>
              <w:rPr>
                <w:lang w:val="lt-LT"/>
              </w:rPr>
            </w:pPr>
            <w:r>
              <w:rPr>
                <w:lang w:val="lt-LT"/>
              </w:rPr>
              <w:t xml:space="preserve">Vaistas pasižymi mažu </w:t>
            </w:r>
            <w:r>
              <w:rPr>
                <w:lang w:val="lt-LT"/>
              </w:rPr>
              <w:t>terapiniu santykiu (t.y. labai mažas skirtumas tarp terapinės ir toksinės koncentracijos audiniuose);</w:t>
            </w:r>
          </w:p>
        </w:tc>
      </w:tr>
      <w:tr w:rsidR="001D1FF3">
        <w:tc>
          <w:tcPr>
            <w:tcW w:w="0" w:type="auto"/>
            <w:shd w:val="clear" w:color="auto" w:fill="FFFFFF"/>
          </w:tcPr>
          <w:p w:rsidR="001D1FF3" w:rsidRDefault="003A3940">
            <w:r>
              <w:rPr>
                <w:rStyle w:val="SegmentID"/>
              </w:rPr>
              <w:t>21</w:t>
            </w:r>
            <w:r>
              <w:rPr>
                <w:rStyle w:val="TransUnitID"/>
              </w:rPr>
              <w:t>07315350-c834-484b-b154-5037a94f9cbf</w:t>
            </w:r>
          </w:p>
        </w:tc>
        <w:tc>
          <w:tcPr>
            <w:tcW w:w="0" w:type="auto"/>
            <w:shd w:val="clear" w:color="auto" w:fill="FFFFFF"/>
          </w:tcPr>
          <w:p w:rsidR="001D1FF3" w:rsidRDefault="003A3940">
            <w:r>
              <w:t>Translated (0%)</w:t>
            </w:r>
          </w:p>
        </w:tc>
        <w:tc>
          <w:tcPr>
            <w:tcW w:w="0" w:type="auto"/>
            <w:shd w:val="clear" w:color="auto" w:fill="FFFFFF"/>
          </w:tcPr>
          <w:p w:rsidR="001D1FF3" w:rsidRDefault="003A3940">
            <w:r>
              <w:t>Individuals vary in their response to digoxin;</w:t>
            </w:r>
          </w:p>
        </w:tc>
        <w:tc>
          <w:tcPr>
            <w:tcW w:w="0" w:type="auto"/>
            <w:shd w:val="clear" w:color="auto" w:fill="FFFFFF"/>
          </w:tcPr>
          <w:p w:rsidR="001D1FF3" w:rsidRDefault="003A3940">
            <w:pPr>
              <w:rPr>
                <w:lang w:val="lt-LT"/>
              </w:rPr>
            </w:pPr>
            <w:r>
              <w:rPr>
                <w:lang w:val="lt-LT"/>
              </w:rPr>
              <w:t>Skirtingi individai pasižymi skirtingu atsaku į dig</w:t>
            </w:r>
            <w:r>
              <w:rPr>
                <w:lang w:val="lt-LT"/>
              </w:rPr>
              <w:t>oksiną;</w:t>
            </w:r>
          </w:p>
        </w:tc>
      </w:tr>
      <w:tr w:rsidR="001D1FF3">
        <w:tc>
          <w:tcPr>
            <w:tcW w:w="0" w:type="auto"/>
            <w:shd w:val="clear" w:color="auto" w:fill="FFFFFF"/>
          </w:tcPr>
          <w:p w:rsidR="001D1FF3" w:rsidRDefault="003A3940">
            <w:r>
              <w:rPr>
                <w:rStyle w:val="SegmentID"/>
              </w:rPr>
              <w:t>22</w:t>
            </w:r>
            <w:r>
              <w:rPr>
                <w:rStyle w:val="TransUnitID"/>
              </w:rPr>
              <w:t>69ebe795-879e-47f5-91ef-3a7802767993</w:t>
            </w:r>
          </w:p>
        </w:tc>
        <w:tc>
          <w:tcPr>
            <w:tcW w:w="0" w:type="auto"/>
            <w:shd w:val="clear" w:color="auto" w:fill="FFFFFF"/>
          </w:tcPr>
          <w:p w:rsidR="001D1FF3" w:rsidRDefault="003A3940">
            <w:r>
              <w:t>Translated (0%)</w:t>
            </w:r>
          </w:p>
        </w:tc>
        <w:tc>
          <w:tcPr>
            <w:tcW w:w="0" w:type="auto"/>
            <w:shd w:val="clear" w:color="auto" w:fill="FFFFFF"/>
          </w:tcPr>
          <w:p w:rsidR="001D1FF3" w:rsidRDefault="003A3940">
            <w:r>
              <w:t xml:space="preserve">Absorption of various tablet forms of digoxin may vary over a two-fold </w:t>
            </w:r>
            <w:proofErr w:type="gramStart"/>
            <w:r>
              <w:t>range;</w:t>
            </w:r>
            <w:proofErr w:type="gramEnd"/>
            <w:r>
              <w:rPr>
                <w:rStyle w:val="LockedContent"/>
              </w:rPr>
              <w:t>&lt;</w:t>
            </w:r>
            <w:proofErr w:type="spellStart"/>
            <w:r>
              <w:rPr>
                <w:rStyle w:val="LockedContent"/>
              </w:rPr>
              <w:t>Lindenbaum</w:t>
            </w:r>
            <w:proofErr w:type="spellEnd"/>
            <w:r>
              <w:rPr>
                <w:rStyle w:val="LockedContent"/>
              </w:rPr>
              <w:t xml:space="preserve"> J, Mellow MH, Blackstone MO, et al. Variation in Biologic Availability of Digoxin from Four Preparation</w:t>
            </w:r>
            <w:r>
              <w:rPr>
                <w:rStyle w:val="LockedContent"/>
              </w:rPr>
              <w:t xml:space="preserve">s. New </w:t>
            </w:r>
            <w:proofErr w:type="spellStart"/>
            <w:r>
              <w:rPr>
                <w:rStyle w:val="LockedContent"/>
              </w:rPr>
              <w:t>Engl</w:t>
            </w:r>
            <w:proofErr w:type="spellEnd"/>
            <w:r>
              <w:rPr>
                <w:rStyle w:val="LockedContent"/>
              </w:rPr>
              <w:t xml:space="preserve"> J Med 1971;285:1344-1347./&gt;</w:t>
            </w:r>
            <w:r>
              <w:rPr>
                <w:rStyle w:val="Tag"/>
              </w:rPr>
              <w:t>&lt;137&gt;</w:t>
            </w:r>
            <w:r>
              <w:t>,</w:t>
            </w:r>
            <w:r>
              <w:rPr>
                <w:rStyle w:val="Tag"/>
              </w:rPr>
              <w:t>&lt;/137&gt;</w:t>
            </w:r>
          </w:p>
        </w:tc>
        <w:tc>
          <w:tcPr>
            <w:tcW w:w="0" w:type="auto"/>
            <w:shd w:val="clear" w:color="auto" w:fill="FFFFFF"/>
          </w:tcPr>
          <w:p w:rsidR="001D1FF3" w:rsidRDefault="003A3940">
            <w:pPr>
              <w:rPr>
                <w:lang w:val="lt-LT"/>
              </w:rPr>
            </w:pPr>
            <w:r>
              <w:rPr>
                <w:lang w:val="lt-LT"/>
              </w:rPr>
              <w:t>Skirtingų digoksino tablečių formų absorbcija gali skirtis iki dviejų kartų;</w:t>
            </w:r>
            <w:r>
              <w:rPr>
                <w:rStyle w:val="LockedContent"/>
                <w:lang w:val="lt-LT"/>
              </w:rPr>
              <w:t>&lt;Lindenbaum J, Mellow MH, Blackstone MO, et al. Variation in Biologic Availability of Digoxin from Four Preparations. New Engl J</w:t>
            </w:r>
            <w:r>
              <w:rPr>
                <w:rStyle w:val="LockedContent"/>
                <w:lang w:val="lt-LT"/>
              </w:rPr>
              <w:t xml:space="preserve"> Med 1971;285:1344-1347./&gt;</w:t>
            </w:r>
            <w:r>
              <w:rPr>
                <w:rStyle w:val="Tag"/>
                <w:lang w:val="lt-LT"/>
              </w:rPr>
              <w:t>&lt;137&gt;</w:t>
            </w:r>
            <w:r>
              <w:rPr>
                <w:lang w:val="lt-LT"/>
              </w:rPr>
              <w:t>,</w:t>
            </w:r>
            <w:r>
              <w:rPr>
                <w:rStyle w:val="Tag"/>
                <w:lang w:val="lt-LT"/>
              </w:rPr>
              <w:t>&lt;/137&gt;</w:t>
            </w:r>
          </w:p>
        </w:tc>
      </w:tr>
      <w:tr w:rsidR="001D1FF3">
        <w:tc>
          <w:tcPr>
            <w:tcW w:w="0" w:type="auto"/>
            <w:shd w:val="clear" w:color="auto" w:fill="FFFFFF"/>
          </w:tcPr>
          <w:p w:rsidR="001D1FF3" w:rsidRDefault="003A3940">
            <w:r>
              <w:rPr>
                <w:rStyle w:val="SegmentID"/>
              </w:rPr>
              <w:t>23</w:t>
            </w:r>
            <w:r>
              <w:rPr>
                <w:rStyle w:val="TransUnitID"/>
              </w:rPr>
              <w:t>e27bc815-baf9-4c39-9042-80d488a24e4a</w:t>
            </w:r>
          </w:p>
        </w:tc>
        <w:tc>
          <w:tcPr>
            <w:tcW w:w="0" w:type="auto"/>
            <w:shd w:val="clear" w:color="auto" w:fill="FFFFFF"/>
          </w:tcPr>
          <w:p w:rsidR="001D1FF3" w:rsidRDefault="003A3940">
            <w:r>
              <w:t>Translated (0%)</w:t>
            </w:r>
          </w:p>
        </w:tc>
        <w:tc>
          <w:tcPr>
            <w:tcW w:w="0" w:type="auto"/>
            <w:shd w:val="clear" w:color="auto" w:fill="FFFFFF"/>
          </w:tcPr>
          <w:p w:rsidR="001D1FF3" w:rsidRDefault="003A3940">
            <w:r>
              <w:t>Susceptibility to digitalis toxicity apparently increases with age mainly associated with renal impairment.</w:t>
            </w:r>
          </w:p>
        </w:tc>
        <w:tc>
          <w:tcPr>
            <w:tcW w:w="0" w:type="auto"/>
            <w:shd w:val="clear" w:color="auto" w:fill="FFFFFF"/>
          </w:tcPr>
          <w:p w:rsidR="001D1FF3" w:rsidRDefault="003A3940">
            <w:pPr>
              <w:rPr>
                <w:lang w:val="lt-LT"/>
              </w:rPr>
            </w:pPr>
            <w:r>
              <w:rPr>
                <w:lang w:val="lt-LT"/>
              </w:rPr>
              <w:t xml:space="preserve">Digitalio toksiškumo rizika didėja su amžiumi, o tai </w:t>
            </w:r>
            <w:r>
              <w:rPr>
                <w:lang w:val="lt-LT"/>
              </w:rPr>
              <w:t>daugiausiai siejama su trinkančia inkstų veikla.</w:t>
            </w:r>
          </w:p>
        </w:tc>
      </w:tr>
      <w:tr w:rsidR="001D1FF3">
        <w:tc>
          <w:tcPr>
            <w:tcW w:w="0" w:type="auto"/>
            <w:shd w:val="clear" w:color="auto" w:fill="F5DEB3"/>
          </w:tcPr>
          <w:p w:rsidR="001D1FF3" w:rsidRDefault="003A3940">
            <w:r>
              <w:rPr>
                <w:rStyle w:val="SegmentID"/>
              </w:rPr>
              <w:t>24</w:t>
            </w:r>
            <w:r>
              <w:rPr>
                <w:rStyle w:val="TransUnitID"/>
              </w:rPr>
              <w:t>b61b98c2-6b14-482c-8cf9-21f4a4f39724</w:t>
            </w:r>
          </w:p>
        </w:tc>
        <w:tc>
          <w:tcPr>
            <w:tcW w:w="0" w:type="auto"/>
            <w:shd w:val="clear" w:color="auto" w:fill="F5DEB3"/>
          </w:tcPr>
          <w:p w:rsidR="001D1FF3" w:rsidRDefault="003A3940">
            <w:r>
              <w:t>Translated (81%)</w:t>
            </w:r>
          </w:p>
        </w:tc>
        <w:tc>
          <w:tcPr>
            <w:tcW w:w="0" w:type="auto"/>
            <w:shd w:val="clear" w:color="auto" w:fill="F5DEB3"/>
          </w:tcPr>
          <w:p w:rsidR="001D1FF3" w:rsidRDefault="003A3940">
            <w:r>
              <w:t xml:space="preserve">In combination with other clinical data, monitoring serum or plasma levels may provide the physician with useful information to aid in adjusting patient dosage, and achieving optimal therapeutic effect, while avoiding both </w:t>
            </w:r>
            <w:proofErr w:type="spellStart"/>
            <w:r>
              <w:t>subtherapeutic</w:t>
            </w:r>
            <w:proofErr w:type="spellEnd"/>
            <w:r>
              <w:t xml:space="preserve"> and harmful toxic </w:t>
            </w:r>
            <w:r>
              <w:t>drug levels.</w:t>
            </w:r>
          </w:p>
        </w:tc>
        <w:tc>
          <w:tcPr>
            <w:tcW w:w="0" w:type="auto"/>
            <w:shd w:val="clear" w:color="auto" w:fill="F5DEB3"/>
          </w:tcPr>
          <w:p w:rsidR="001D1FF3" w:rsidRDefault="003A3940">
            <w:pPr>
              <w:rPr>
                <w:lang w:val="lt-LT"/>
              </w:rPr>
            </w:pPr>
            <w:r>
              <w:rPr>
                <w:lang w:val="lt-LT"/>
              </w:rPr>
              <w:t xml:space="preserve">Kartu su klinikiniais duomenimis, digoksino koncentracijos serume ar plazmoje stebėsena gali suteikti vertingos informacijos, skirtos paciento dozės koregavimui, siekiant optimalaus vaisto poveikio ir išvengiant subterapinės koncentracijos ar </w:t>
            </w:r>
            <w:r>
              <w:rPr>
                <w:lang w:val="lt-LT"/>
              </w:rPr>
              <w:t>vaisto toksiškumo.</w:t>
            </w:r>
          </w:p>
        </w:tc>
      </w:tr>
      <w:tr w:rsidR="001D1FF3">
        <w:tc>
          <w:tcPr>
            <w:tcW w:w="0" w:type="auto"/>
            <w:shd w:val="clear" w:color="auto" w:fill="F5DEB3"/>
          </w:tcPr>
          <w:p w:rsidR="001D1FF3" w:rsidRDefault="003A3940">
            <w:r>
              <w:rPr>
                <w:rStyle w:val="SegmentID"/>
              </w:rPr>
              <w:t>25</w:t>
            </w:r>
            <w:r>
              <w:rPr>
                <w:rStyle w:val="TransUnitID"/>
              </w:rPr>
              <w:t>5a7364dc-6373-4230-bac3-dc74a3471f18</w:t>
            </w:r>
          </w:p>
        </w:tc>
        <w:tc>
          <w:tcPr>
            <w:tcW w:w="0" w:type="auto"/>
            <w:shd w:val="clear" w:color="auto" w:fill="F5DEB3"/>
          </w:tcPr>
          <w:p w:rsidR="001D1FF3" w:rsidRDefault="003A3940">
            <w:r>
              <w:t>Translated (80%)</w:t>
            </w:r>
          </w:p>
        </w:tc>
        <w:tc>
          <w:tcPr>
            <w:tcW w:w="0" w:type="auto"/>
            <w:shd w:val="clear" w:color="auto" w:fill="F5DEB3"/>
          </w:tcPr>
          <w:p w:rsidR="001D1FF3" w:rsidRDefault="003A3940">
            <w:r>
              <w:t xml:space="preserve">The </w:t>
            </w:r>
            <w:proofErr w:type="spellStart"/>
            <w:r>
              <w:t>Elecsys</w:t>
            </w:r>
            <w:proofErr w:type="spellEnd"/>
            <w:r>
              <w:t xml:space="preserve"> Digoxin assay employs a competitive test principle using a monoclonal antibody specifically directed against digoxin.</w:t>
            </w:r>
          </w:p>
        </w:tc>
        <w:tc>
          <w:tcPr>
            <w:tcW w:w="0" w:type="auto"/>
            <w:shd w:val="clear" w:color="auto" w:fill="F5DEB3"/>
          </w:tcPr>
          <w:p w:rsidR="001D1FF3" w:rsidRDefault="003A3940">
            <w:pPr>
              <w:rPr>
                <w:lang w:val="lt-LT"/>
              </w:rPr>
            </w:pPr>
            <w:r>
              <w:rPr>
                <w:lang w:val="lt-LT"/>
              </w:rPr>
              <w:t>Elecsys Digoxin tyrimo pagrindas - konkurencinis t</w:t>
            </w:r>
            <w:r>
              <w:rPr>
                <w:lang w:val="lt-LT"/>
              </w:rPr>
              <w:t>yrimo principas, naudojant antikūnus, kurie specifiškai nukreipti prieš digoksiną.</w:t>
            </w:r>
          </w:p>
        </w:tc>
      </w:tr>
      <w:tr w:rsidR="001D1FF3">
        <w:tc>
          <w:tcPr>
            <w:tcW w:w="0" w:type="auto"/>
            <w:shd w:val="clear" w:color="auto" w:fill="F5DEB3"/>
          </w:tcPr>
          <w:p w:rsidR="001D1FF3" w:rsidRDefault="003A3940">
            <w:r>
              <w:rPr>
                <w:rStyle w:val="SegmentID"/>
              </w:rPr>
              <w:t>26</w:t>
            </w:r>
            <w:r>
              <w:rPr>
                <w:rStyle w:val="TransUnitID"/>
              </w:rPr>
              <w:t>5a7364dc-6373-4230-bac3-dc74a3471f18</w:t>
            </w:r>
          </w:p>
        </w:tc>
        <w:tc>
          <w:tcPr>
            <w:tcW w:w="0" w:type="auto"/>
            <w:shd w:val="clear" w:color="auto" w:fill="F5DEB3"/>
          </w:tcPr>
          <w:p w:rsidR="001D1FF3" w:rsidRDefault="003A3940">
            <w:r>
              <w:t>Translated (80%)</w:t>
            </w:r>
          </w:p>
        </w:tc>
        <w:tc>
          <w:tcPr>
            <w:tcW w:w="0" w:type="auto"/>
            <w:shd w:val="clear" w:color="auto" w:fill="F5DEB3"/>
          </w:tcPr>
          <w:p w:rsidR="001D1FF3" w:rsidRDefault="003A3940">
            <w:r>
              <w:t xml:space="preserve">Digoxin in the sample competes with the added digoxin derivative labeled with biotin for the binding sites on the </w:t>
            </w:r>
            <w:proofErr w:type="spellStart"/>
            <w:r>
              <w:t>ru</w:t>
            </w:r>
            <w:r>
              <w:t>thenylated</w:t>
            </w:r>
            <w:proofErr w:type="spellEnd"/>
            <w:r>
              <w:t xml:space="preserve"> antibody-complex</w:t>
            </w:r>
            <w:r>
              <w:rPr>
                <w:rStyle w:val="Tag"/>
              </w:rPr>
              <w:t>&lt;152&gt;</w:t>
            </w:r>
            <w:proofErr w:type="spellStart"/>
            <w:proofErr w:type="gramStart"/>
            <w:r>
              <w:t>Tris</w:t>
            </w:r>
            <w:proofErr w:type="spellEnd"/>
            <w:r>
              <w:t>(</w:t>
            </w:r>
            <w:proofErr w:type="gramEnd"/>
            <w:r>
              <w:t>2,2'-bipyridyl)ruthenium(II)-</w:t>
            </w:r>
            <w:r>
              <w:lastRenderedPageBreak/>
              <w:t>complex (Ru(</w:t>
            </w:r>
            <w:proofErr w:type="spellStart"/>
            <w:r>
              <w:t>bpy</w:t>
            </w:r>
            <w:proofErr w:type="spellEnd"/>
            <w:r>
              <w:t>)</w:t>
            </w:r>
            <w:r>
              <w:rPr>
                <w:rStyle w:val="Tag"/>
              </w:rPr>
              <w:t>&lt;153/&gt;</w:t>
            </w:r>
            <w:r>
              <w:t>)</w:t>
            </w:r>
            <w:r>
              <w:rPr>
                <w:rStyle w:val="Tag"/>
              </w:rPr>
              <w:t>&lt;/152&gt;</w:t>
            </w:r>
            <w:r>
              <w:t>.</w:t>
            </w:r>
          </w:p>
        </w:tc>
        <w:tc>
          <w:tcPr>
            <w:tcW w:w="0" w:type="auto"/>
            <w:shd w:val="clear" w:color="auto" w:fill="F5DEB3"/>
          </w:tcPr>
          <w:p w:rsidR="001D1FF3" w:rsidRDefault="003A3940">
            <w:pPr>
              <w:rPr>
                <w:lang w:val="lt-LT"/>
              </w:rPr>
            </w:pPr>
            <w:r>
              <w:rPr>
                <w:lang w:val="lt-LT"/>
              </w:rPr>
              <w:lastRenderedPageBreak/>
              <w:t>Mėginyje esantis digoksinas konkuruoja su pridėtu digoksino derivatu, žymėtu biotinu, dėl prisijungimo vietos ant rutenilinto antikūno komplekso</w:t>
            </w:r>
            <w:r>
              <w:rPr>
                <w:rStyle w:val="Tag"/>
                <w:lang w:val="lt-LT"/>
              </w:rPr>
              <w:t>&lt;152&gt;</w:t>
            </w:r>
            <w:r>
              <w:rPr>
                <w:lang w:val="lt-LT"/>
              </w:rPr>
              <w:t>Tri(2,2'-b</w:t>
            </w:r>
            <w:r>
              <w:rPr>
                <w:lang w:val="lt-LT"/>
              </w:rPr>
              <w:t>ipyridil)rutenio(II)-kompleksas(Ru(bpy)</w:t>
            </w:r>
            <w:r>
              <w:rPr>
                <w:rStyle w:val="Tag"/>
                <w:lang w:val="lt-LT"/>
              </w:rPr>
              <w:t>&lt;153/&gt;</w:t>
            </w:r>
            <w:r>
              <w:rPr>
                <w:lang w:val="lt-LT"/>
              </w:rPr>
              <w:t>)</w:t>
            </w:r>
            <w:r>
              <w:rPr>
                <w:rStyle w:val="Tag"/>
                <w:lang w:val="lt-LT"/>
              </w:rPr>
              <w:t>&lt;/152&gt;</w:t>
            </w:r>
            <w:r>
              <w:rPr>
                <w:lang w:val="lt-LT"/>
              </w:rPr>
              <w:t>).</w:t>
            </w:r>
          </w:p>
        </w:tc>
      </w:tr>
      <w:tr w:rsidR="001D1FF3">
        <w:tc>
          <w:tcPr>
            <w:tcW w:w="0" w:type="auto"/>
            <w:shd w:val="clear" w:color="auto" w:fill="98FB98"/>
          </w:tcPr>
          <w:p w:rsidR="001D1FF3" w:rsidRDefault="003A3940">
            <w:r>
              <w:rPr>
                <w:rStyle w:val="SegmentID"/>
              </w:rPr>
              <w:lastRenderedPageBreak/>
              <w:t>27</w:t>
            </w:r>
            <w:r>
              <w:rPr>
                <w:rStyle w:val="TransUnitID"/>
              </w:rPr>
              <w:t>5fa0a94e-e06e-49f9-be8b-0983f71cf890</w:t>
            </w:r>
          </w:p>
        </w:tc>
        <w:tc>
          <w:tcPr>
            <w:tcW w:w="0" w:type="auto"/>
            <w:shd w:val="clear" w:color="auto" w:fill="98FB98"/>
          </w:tcPr>
          <w:p w:rsidR="001D1FF3" w:rsidRDefault="003A3940">
            <w:r>
              <w:t>Translated (100%)</w:t>
            </w:r>
          </w:p>
        </w:tc>
        <w:tc>
          <w:tcPr>
            <w:tcW w:w="0" w:type="auto"/>
            <w:shd w:val="clear" w:color="auto" w:fill="98FB98"/>
          </w:tcPr>
          <w:p w:rsidR="001D1FF3" w:rsidRDefault="003A3940">
            <w:r>
              <w:t>Test principle</w:t>
            </w:r>
          </w:p>
        </w:tc>
        <w:tc>
          <w:tcPr>
            <w:tcW w:w="0" w:type="auto"/>
            <w:shd w:val="clear" w:color="auto" w:fill="98FB98"/>
          </w:tcPr>
          <w:p w:rsidR="001D1FF3" w:rsidRDefault="003A3940">
            <w:pPr>
              <w:rPr>
                <w:lang w:val="lt-LT"/>
              </w:rPr>
            </w:pPr>
            <w:r>
              <w:rPr>
                <w:lang w:val="lt-LT"/>
              </w:rPr>
              <w:t>Tyrimo principas</w:t>
            </w:r>
          </w:p>
        </w:tc>
      </w:tr>
      <w:tr w:rsidR="001D1FF3">
        <w:tc>
          <w:tcPr>
            <w:tcW w:w="0" w:type="auto"/>
            <w:shd w:val="clear" w:color="auto" w:fill="D3D3D3"/>
          </w:tcPr>
          <w:p w:rsidR="001D1FF3" w:rsidRDefault="003A3940">
            <w:r>
              <w:rPr>
                <w:rStyle w:val="SegmentID"/>
              </w:rPr>
              <w:t>28</w:t>
            </w:r>
            <w:r>
              <w:rPr>
                <w:rStyle w:val="TransUnitID"/>
              </w:rPr>
              <w:t>e9b98d7b-f15b-4307-b47c-5a60d13b3bae</w:t>
            </w:r>
          </w:p>
        </w:tc>
        <w:tc>
          <w:tcPr>
            <w:tcW w:w="0" w:type="auto"/>
            <w:shd w:val="clear" w:color="auto" w:fill="D3D3D3"/>
          </w:tcPr>
          <w:p w:rsidR="001D1FF3" w:rsidRDefault="003A3940">
            <w:r>
              <w:t>Translated (CM)</w:t>
            </w:r>
          </w:p>
        </w:tc>
        <w:tc>
          <w:tcPr>
            <w:tcW w:w="0" w:type="auto"/>
            <w:shd w:val="clear" w:color="auto" w:fill="D3D3D3"/>
          </w:tcPr>
          <w:p w:rsidR="001D1FF3" w:rsidRDefault="003A3940">
            <w:r>
              <w:t>Competition principle.</w:t>
            </w:r>
          </w:p>
        </w:tc>
        <w:tc>
          <w:tcPr>
            <w:tcW w:w="0" w:type="auto"/>
            <w:shd w:val="clear" w:color="auto" w:fill="D3D3D3"/>
          </w:tcPr>
          <w:p w:rsidR="001D1FF3" w:rsidRDefault="003A3940">
            <w:pPr>
              <w:rPr>
                <w:lang w:val="lt-LT"/>
              </w:rPr>
            </w:pPr>
            <w:r>
              <w:rPr>
                <w:lang w:val="lt-LT"/>
              </w:rPr>
              <w:t>Konkurencijos principas.</w:t>
            </w:r>
          </w:p>
        </w:tc>
      </w:tr>
      <w:tr w:rsidR="001D1FF3">
        <w:tc>
          <w:tcPr>
            <w:tcW w:w="0" w:type="auto"/>
            <w:shd w:val="clear" w:color="auto" w:fill="D3D3D3"/>
          </w:tcPr>
          <w:p w:rsidR="001D1FF3" w:rsidRDefault="003A3940">
            <w:r>
              <w:rPr>
                <w:rStyle w:val="SegmentID"/>
              </w:rPr>
              <w:t>29</w:t>
            </w:r>
            <w:r>
              <w:rPr>
                <w:rStyle w:val="TransUnitID"/>
              </w:rPr>
              <w:t>e9b98d7b-f15b-4307-b47c-5a60d13b3bae</w:t>
            </w:r>
          </w:p>
        </w:tc>
        <w:tc>
          <w:tcPr>
            <w:tcW w:w="0" w:type="auto"/>
            <w:shd w:val="clear" w:color="auto" w:fill="D3D3D3"/>
          </w:tcPr>
          <w:p w:rsidR="001D1FF3" w:rsidRDefault="003A3940">
            <w:r>
              <w:t>Translated (CM)</w:t>
            </w:r>
          </w:p>
        </w:tc>
        <w:tc>
          <w:tcPr>
            <w:tcW w:w="0" w:type="auto"/>
            <w:shd w:val="clear" w:color="auto" w:fill="D3D3D3"/>
          </w:tcPr>
          <w:p w:rsidR="001D1FF3" w:rsidRDefault="003A3940">
            <w:r>
              <w:t>Total duration of assay:</w:t>
            </w:r>
          </w:p>
        </w:tc>
        <w:tc>
          <w:tcPr>
            <w:tcW w:w="0" w:type="auto"/>
            <w:shd w:val="clear" w:color="auto" w:fill="D3D3D3"/>
          </w:tcPr>
          <w:p w:rsidR="001D1FF3" w:rsidRDefault="003A3940">
            <w:pPr>
              <w:rPr>
                <w:lang w:val="lt-LT"/>
              </w:rPr>
            </w:pPr>
            <w:r>
              <w:rPr>
                <w:lang w:val="lt-LT"/>
              </w:rPr>
              <w:t>Bendra tyrimo trukmė:</w:t>
            </w:r>
          </w:p>
        </w:tc>
      </w:tr>
      <w:tr w:rsidR="001D1FF3">
        <w:tc>
          <w:tcPr>
            <w:tcW w:w="0" w:type="auto"/>
            <w:shd w:val="clear" w:color="auto" w:fill="D3D3D3"/>
          </w:tcPr>
          <w:p w:rsidR="001D1FF3" w:rsidRDefault="003A3940">
            <w:r>
              <w:rPr>
                <w:rStyle w:val="SegmentID"/>
              </w:rPr>
              <w:t>30</w:t>
            </w:r>
            <w:r>
              <w:rPr>
                <w:rStyle w:val="TransUnitID"/>
              </w:rPr>
              <w:t>e9b98d7b-f15b-4307-b47c-5a60d13b3bae</w:t>
            </w:r>
          </w:p>
        </w:tc>
        <w:tc>
          <w:tcPr>
            <w:tcW w:w="0" w:type="auto"/>
            <w:shd w:val="clear" w:color="auto" w:fill="D3D3D3"/>
          </w:tcPr>
          <w:p w:rsidR="001D1FF3" w:rsidRDefault="003A3940">
            <w:r>
              <w:t>Translated (CM)</w:t>
            </w:r>
          </w:p>
        </w:tc>
        <w:tc>
          <w:tcPr>
            <w:tcW w:w="0" w:type="auto"/>
            <w:shd w:val="clear" w:color="auto" w:fill="D3D3D3"/>
          </w:tcPr>
          <w:p w:rsidR="001D1FF3" w:rsidRDefault="003A3940">
            <w:r>
              <w:t>18 minutes.</w:t>
            </w:r>
          </w:p>
        </w:tc>
        <w:tc>
          <w:tcPr>
            <w:tcW w:w="0" w:type="auto"/>
            <w:shd w:val="clear" w:color="auto" w:fill="D3D3D3"/>
          </w:tcPr>
          <w:p w:rsidR="001D1FF3" w:rsidRDefault="003A3940">
            <w:pPr>
              <w:rPr>
                <w:lang w:val="lt-LT"/>
              </w:rPr>
            </w:pPr>
            <w:r>
              <w:rPr>
                <w:lang w:val="lt-LT"/>
              </w:rPr>
              <w:t>18 minučių.</w:t>
            </w:r>
          </w:p>
        </w:tc>
      </w:tr>
      <w:tr w:rsidR="001D1FF3">
        <w:tc>
          <w:tcPr>
            <w:tcW w:w="0" w:type="auto"/>
            <w:shd w:val="clear" w:color="auto" w:fill="D3D3D3"/>
          </w:tcPr>
          <w:p w:rsidR="001D1FF3" w:rsidRDefault="003A3940">
            <w:r>
              <w:rPr>
                <w:rStyle w:val="SegmentID"/>
              </w:rPr>
              <w:t>31</w:t>
            </w:r>
            <w:r>
              <w:rPr>
                <w:rStyle w:val="TransUnitID"/>
              </w:rPr>
              <w:t>5d37764d-55f1-4e86-8939-f8abb19e560e</w:t>
            </w:r>
          </w:p>
        </w:tc>
        <w:tc>
          <w:tcPr>
            <w:tcW w:w="0" w:type="auto"/>
            <w:shd w:val="clear" w:color="auto" w:fill="D3D3D3"/>
          </w:tcPr>
          <w:p w:rsidR="001D1FF3" w:rsidRDefault="003A3940">
            <w:r>
              <w:t>Translated (CM)</w:t>
            </w:r>
          </w:p>
        </w:tc>
        <w:tc>
          <w:tcPr>
            <w:tcW w:w="0" w:type="auto"/>
            <w:shd w:val="clear" w:color="auto" w:fill="D3D3D3"/>
          </w:tcPr>
          <w:p w:rsidR="001D1FF3" w:rsidRDefault="003A3940">
            <w:r>
              <w:t>1st incubation:</w:t>
            </w:r>
          </w:p>
        </w:tc>
        <w:tc>
          <w:tcPr>
            <w:tcW w:w="0" w:type="auto"/>
            <w:shd w:val="clear" w:color="auto" w:fill="D3D3D3"/>
          </w:tcPr>
          <w:p w:rsidR="001D1FF3" w:rsidRDefault="003A3940">
            <w:pPr>
              <w:rPr>
                <w:lang w:val="lt-LT"/>
              </w:rPr>
            </w:pPr>
            <w:r>
              <w:rPr>
                <w:lang w:val="lt-LT"/>
              </w:rPr>
              <w:t>1-oji inkubacija:</w:t>
            </w:r>
          </w:p>
        </w:tc>
      </w:tr>
      <w:tr w:rsidR="001D1FF3">
        <w:tc>
          <w:tcPr>
            <w:tcW w:w="0" w:type="auto"/>
            <w:shd w:val="clear" w:color="auto" w:fill="F5DEB3"/>
          </w:tcPr>
          <w:p w:rsidR="001D1FF3" w:rsidRDefault="003A3940">
            <w:r>
              <w:rPr>
                <w:rStyle w:val="SegmentID"/>
              </w:rPr>
              <w:t>32</w:t>
            </w:r>
            <w:r>
              <w:rPr>
                <w:rStyle w:val="TransUnitID"/>
              </w:rPr>
              <w:t>5d37764d-55f1-4e86-8939-f8abb19e560e</w:t>
            </w:r>
          </w:p>
        </w:tc>
        <w:tc>
          <w:tcPr>
            <w:tcW w:w="0" w:type="auto"/>
            <w:shd w:val="clear" w:color="auto" w:fill="F5DEB3"/>
          </w:tcPr>
          <w:p w:rsidR="001D1FF3" w:rsidRDefault="003A3940">
            <w:r>
              <w:t>Translated (94%)</w:t>
            </w:r>
          </w:p>
        </w:tc>
        <w:tc>
          <w:tcPr>
            <w:tcW w:w="0" w:type="auto"/>
            <w:shd w:val="clear" w:color="auto" w:fill="F5DEB3"/>
          </w:tcPr>
          <w:p w:rsidR="001D1FF3" w:rsidRDefault="003A3940">
            <w:r>
              <w:t>By incubating the sample (10 µL) with a digoxin</w:t>
            </w:r>
            <w:r>
              <w:rPr>
                <w:rStyle w:val="Tag"/>
              </w:rPr>
              <w:t>&lt;170/&gt;</w:t>
            </w:r>
            <w:r>
              <w:t xml:space="preserve">specific ruthenium-labeled antibody, an </w:t>
            </w:r>
            <w:proofErr w:type="spellStart"/>
            <w:r>
              <w:t>immunocomplex</w:t>
            </w:r>
            <w:proofErr w:type="spellEnd"/>
            <w:r>
              <w:t xml:space="preserve"> is formed, the amount of which is dependent upon the </w:t>
            </w:r>
            <w:proofErr w:type="spellStart"/>
            <w:r>
              <w:t>analyte</w:t>
            </w:r>
            <w:proofErr w:type="spellEnd"/>
            <w:r>
              <w:t xml:space="preserve"> concentration in the sample.</w:t>
            </w:r>
          </w:p>
        </w:tc>
        <w:tc>
          <w:tcPr>
            <w:tcW w:w="0" w:type="auto"/>
            <w:shd w:val="clear" w:color="auto" w:fill="F5DEB3"/>
          </w:tcPr>
          <w:p w:rsidR="001D1FF3" w:rsidRDefault="003A3940">
            <w:pPr>
              <w:rPr>
                <w:lang w:val="lt-LT"/>
              </w:rPr>
            </w:pPr>
            <w:r>
              <w:rPr>
                <w:lang w:val="lt-LT"/>
              </w:rPr>
              <w:t>Inkubuojant mėginį (10 µL) su digoksinui</w:t>
            </w:r>
            <w:r>
              <w:rPr>
                <w:rStyle w:val="Tag"/>
                <w:lang w:val="lt-LT"/>
              </w:rPr>
              <w:t>&lt;170/&gt;</w:t>
            </w:r>
            <w:r>
              <w:rPr>
                <w:lang w:val="lt-LT"/>
              </w:rPr>
              <w:t xml:space="preserve">specifišku ruteniu žymėtu antikūnu, susidaro imuninis kompleksas, </w:t>
            </w:r>
            <w:r>
              <w:rPr>
                <w:lang w:val="lt-LT"/>
              </w:rPr>
              <w:t>kurio kiekis priklauso nuo analitės koncentracijos mėginyje.</w:t>
            </w:r>
          </w:p>
        </w:tc>
      </w:tr>
      <w:tr w:rsidR="001D1FF3">
        <w:tc>
          <w:tcPr>
            <w:tcW w:w="0" w:type="auto"/>
            <w:shd w:val="clear" w:color="auto" w:fill="98FB98"/>
          </w:tcPr>
          <w:p w:rsidR="001D1FF3" w:rsidRDefault="003A3940">
            <w:r>
              <w:rPr>
                <w:rStyle w:val="SegmentID"/>
              </w:rPr>
              <w:t>33</w:t>
            </w:r>
            <w:r>
              <w:rPr>
                <w:rStyle w:val="TransUnitID"/>
              </w:rPr>
              <w:t>3138b3f7-f3c7-4677-9a1a-040ab33458e6</w:t>
            </w:r>
          </w:p>
        </w:tc>
        <w:tc>
          <w:tcPr>
            <w:tcW w:w="0" w:type="auto"/>
            <w:shd w:val="clear" w:color="auto" w:fill="98FB98"/>
          </w:tcPr>
          <w:p w:rsidR="001D1FF3" w:rsidRDefault="003A3940">
            <w:r>
              <w:t>Translated (100%)</w:t>
            </w:r>
          </w:p>
        </w:tc>
        <w:tc>
          <w:tcPr>
            <w:tcW w:w="0" w:type="auto"/>
            <w:shd w:val="clear" w:color="auto" w:fill="98FB98"/>
          </w:tcPr>
          <w:p w:rsidR="001D1FF3" w:rsidRDefault="003A3940">
            <w:r>
              <w:t>2nd incubation:</w:t>
            </w:r>
          </w:p>
        </w:tc>
        <w:tc>
          <w:tcPr>
            <w:tcW w:w="0" w:type="auto"/>
            <w:shd w:val="clear" w:color="auto" w:fill="98FB98"/>
          </w:tcPr>
          <w:p w:rsidR="001D1FF3" w:rsidRDefault="003A3940">
            <w:pPr>
              <w:rPr>
                <w:lang w:val="lt-LT"/>
              </w:rPr>
            </w:pPr>
            <w:r>
              <w:rPr>
                <w:lang w:val="lt-LT"/>
              </w:rPr>
              <w:t>2-oji inkubacija:</w:t>
            </w:r>
          </w:p>
        </w:tc>
      </w:tr>
      <w:tr w:rsidR="001D1FF3">
        <w:tc>
          <w:tcPr>
            <w:tcW w:w="0" w:type="auto"/>
            <w:shd w:val="clear" w:color="auto" w:fill="F5DEB3"/>
          </w:tcPr>
          <w:p w:rsidR="001D1FF3" w:rsidRDefault="003A3940">
            <w:r>
              <w:rPr>
                <w:rStyle w:val="SegmentID"/>
              </w:rPr>
              <w:t>34</w:t>
            </w:r>
            <w:r>
              <w:rPr>
                <w:rStyle w:val="TransUnitID"/>
              </w:rPr>
              <w:t>3138b3f7-f3c7-4677-9a1a-040ab33458e6</w:t>
            </w:r>
          </w:p>
        </w:tc>
        <w:tc>
          <w:tcPr>
            <w:tcW w:w="0" w:type="auto"/>
            <w:shd w:val="clear" w:color="auto" w:fill="F5DEB3"/>
          </w:tcPr>
          <w:p w:rsidR="001D1FF3" w:rsidRDefault="003A3940">
            <w:r>
              <w:t>Translated (79%)</w:t>
            </w:r>
          </w:p>
        </w:tc>
        <w:tc>
          <w:tcPr>
            <w:tcW w:w="0" w:type="auto"/>
            <w:shd w:val="clear" w:color="auto" w:fill="F5DEB3"/>
          </w:tcPr>
          <w:p w:rsidR="001D1FF3" w:rsidRDefault="003A3940">
            <w:r>
              <w:t xml:space="preserve">After addition of streptavidin-coated </w:t>
            </w:r>
            <w:proofErr w:type="spellStart"/>
            <w:r>
              <w:t>microparticles</w:t>
            </w:r>
            <w:proofErr w:type="spellEnd"/>
            <w:r>
              <w:t xml:space="preserve"> and a digoxin derivative labeled with biotin, the still-vacant sites of the ruthenium labeled antibodies become occupied, with formation of an antibody-</w:t>
            </w:r>
            <w:proofErr w:type="spellStart"/>
            <w:r>
              <w:t>hapten</w:t>
            </w:r>
            <w:proofErr w:type="spellEnd"/>
            <w:r>
              <w:t xml:space="preserve"> complex.</w:t>
            </w:r>
          </w:p>
        </w:tc>
        <w:tc>
          <w:tcPr>
            <w:tcW w:w="0" w:type="auto"/>
            <w:shd w:val="clear" w:color="auto" w:fill="F5DEB3"/>
          </w:tcPr>
          <w:p w:rsidR="001D1FF3" w:rsidRDefault="003A3940">
            <w:pPr>
              <w:rPr>
                <w:lang w:val="lt-LT"/>
              </w:rPr>
            </w:pPr>
            <w:r>
              <w:rPr>
                <w:lang w:val="lt-LT"/>
              </w:rPr>
              <w:t>Pridėjus streptavidinu padengtų mik</w:t>
            </w:r>
            <w:r>
              <w:rPr>
                <w:lang w:val="lt-LT"/>
              </w:rPr>
              <w:t>rodalelių ir digoksino derivato, pažymėto rutenio kompleksu, užimamos vis dar laisvos ruteniu žymėtojo antikūno sujungiančiosios sritys, susidarant antikūno-hapteno kompleksui.</w:t>
            </w:r>
          </w:p>
        </w:tc>
      </w:tr>
      <w:tr w:rsidR="001D1FF3">
        <w:tc>
          <w:tcPr>
            <w:tcW w:w="0" w:type="auto"/>
            <w:shd w:val="clear" w:color="auto" w:fill="98FB98"/>
          </w:tcPr>
          <w:p w:rsidR="001D1FF3" w:rsidRDefault="003A3940">
            <w:r>
              <w:rPr>
                <w:rStyle w:val="SegmentID"/>
              </w:rPr>
              <w:t>35</w:t>
            </w:r>
            <w:r>
              <w:rPr>
                <w:rStyle w:val="TransUnitID"/>
              </w:rPr>
              <w:t>3138b3f7-f3c7-4677-9a1a-040ab33458e6</w:t>
            </w:r>
          </w:p>
        </w:tc>
        <w:tc>
          <w:tcPr>
            <w:tcW w:w="0" w:type="auto"/>
            <w:shd w:val="clear" w:color="auto" w:fill="98FB98"/>
          </w:tcPr>
          <w:p w:rsidR="001D1FF3" w:rsidRDefault="003A3940">
            <w:r>
              <w:t>Translated (100%)</w:t>
            </w:r>
          </w:p>
        </w:tc>
        <w:tc>
          <w:tcPr>
            <w:tcW w:w="0" w:type="auto"/>
            <w:shd w:val="clear" w:color="auto" w:fill="98FB98"/>
          </w:tcPr>
          <w:p w:rsidR="001D1FF3" w:rsidRDefault="003A3940">
            <w:r>
              <w:t>The entire complex be</w:t>
            </w:r>
            <w:r>
              <w:t>comes bound to the solid phase via interaction of biotin and streptavidin.</w:t>
            </w:r>
          </w:p>
        </w:tc>
        <w:tc>
          <w:tcPr>
            <w:tcW w:w="0" w:type="auto"/>
            <w:shd w:val="clear" w:color="auto" w:fill="98FB98"/>
          </w:tcPr>
          <w:p w:rsidR="001D1FF3" w:rsidRDefault="003A3940">
            <w:pPr>
              <w:rPr>
                <w:lang w:val="lt-LT"/>
              </w:rPr>
            </w:pPr>
            <w:r>
              <w:rPr>
                <w:lang w:val="lt-LT"/>
              </w:rPr>
              <w:t>Sąveikaujant biotinui ir streptavidinui visas kompleksas prijungiamas prie kietosios fazės.</w:t>
            </w:r>
          </w:p>
        </w:tc>
      </w:tr>
      <w:tr w:rsidR="001D1FF3">
        <w:tc>
          <w:tcPr>
            <w:tcW w:w="0" w:type="auto"/>
            <w:shd w:val="clear" w:color="auto" w:fill="F5DEB3"/>
          </w:tcPr>
          <w:p w:rsidR="001D1FF3" w:rsidRDefault="003A3940">
            <w:r>
              <w:rPr>
                <w:rStyle w:val="SegmentID"/>
              </w:rPr>
              <w:t>36</w:t>
            </w:r>
            <w:r>
              <w:rPr>
                <w:rStyle w:val="TransUnitID"/>
              </w:rPr>
              <w:t>8aac644a-94dc-4a21-8f85-2282d4030f6b</w:t>
            </w:r>
          </w:p>
        </w:tc>
        <w:tc>
          <w:tcPr>
            <w:tcW w:w="0" w:type="auto"/>
            <w:shd w:val="clear" w:color="auto" w:fill="F5DEB3"/>
          </w:tcPr>
          <w:p w:rsidR="001D1FF3" w:rsidRDefault="003A3940">
            <w:r>
              <w:t>Translated (99%)</w:t>
            </w:r>
          </w:p>
        </w:tc>
        <w:tc>
          <w:tcPr>
            <w:tcW w:w="0" w:type="auto"/>
            <w:shd w:val="clear" w:color="auto" w:fill="F5DEB3"/>
          </w:tcPr>
          <w:p w:rsidR="001D1FF3" w:rsidRDefault="003A3940">
            <w:r>
              <w:t>Reagents - working solutions</w:t>
            </w:r>
          </w:p>
        </w:tc>
        <w:tc>
          <w:tcPr>
            <w:tcW w:w="0" w:type="auto"/>
            <w:shd w:val="clear" w:color="auto" w:fill="F5DEB3"/>
          </w:tcPr>
          <w:p w:rsidR="001D1FF3" w:rsidRDefault="003A3940">
            <w:pPr>
              <w:rPr>
                <w:lang w:val="lt-LT"/>
              </w:rPr>
            </w:pPr>
            <w:r>
              <w:rPr>
                <w:lang w:val="lt-LT"/>
              </w:rPr>
              <w:t>Reagentai - darbiniai tirpalai</w:t>
            </w:r>
          </w:p>
        </w:tc>
      </w:tr>
      <w:tr w:rsidR="001D1FF3">
        <w:tc>
          <w:tcPr>
            <w:tcW w:w="0" w:type="auto"/>
            <w:shd w:val="clear" w:color="auto" w:fill="F5DEB3"/>
          </w:tcPr>
          <w:p w:rsidR="001D1FF3" w:rsidRDefault="003A3940">
            <w:r>
              <w:rPr>
                <w:rStyle w:val="SegmentID"/>
              </w:rPr>
              <w:t>37</w:t>
            </w:r>
            <w:r>
              <w:rPr>
                <w:rStyle w:val="TransUnitID"/>
              </w:rPr>
              <w:t>66507cc0-3fc5-4633-ab7e-7eb7a6a630ae</w:t>
            </w:r>
          </w:p>
        </w:tc>
        <w:tc>
          <w:tcPr>
            <w:tcW w:w="0" w:type="auto"/>
            <w:shd w:val="clear" w:color="auto" w:fill="F5DEB3"/>
          </w:tcPr>
          <w:p w:rsidR="001D1FF3" w:rsidRDefault="003A3940">
            <w:r>
              <w:t>Translated (91%)</w:t>
            </w:r>
          </w:p>
        </w:tc>
        <w:tc>
          <w:tcPr>
            <w:tcW w:w="0" w:type="auto"/>
            <w:shd w:val="clear" w:color="auto" w:fill="F5DEB3"/>
          </w:tcPr>
          <w:p w:rsidR="001D1FF3" w:rsidRDefault="003A3940">
            <w:r>
              <w:t xml:space="preserve">The reagent </w:t>
            </w:r>
            <w:proofErr w:type="spellStart"/>
            <w:r>
              <w:t>rackpack</w:t>
            </w:r>
            <w:proofErr w:type="spellEnd"/>
            <w:r>
              <w:t xml:space="preserve"> is labeled as DIGO.</w:t>
            </w:r>
          </w:p>
        </w:tc>
        <w:tc>
          <w:tcPr>
            <w:tcW w:w="0" w:type="auto"/>
            <w:shd w:val="clear" w:color="auto" w:fill="F5DEB3"/>
          </w:tcPr>
          <w:p w:rsidR="001D1FF3" w:rsidRDefault="003A3940">
            <w:pPr>
              <w:rPr>
                <w:lang w:val="lt-LT"/>
              </w:rPr>
            </w:pPr>
            <w:r>
              <w:rPr>
                <w:lang w:val="lt-LT"/>
              </w:rPr>
              <w:t>Ši reagentų stovo pakuotė yra pavadinta DIGO.</w:t>
            </w:r>
          </w:p>
        </w:tc>
      </w:tr>
      <w:tr w:rsidR="001D1FF3">
        <w:tc>
          <w:tcPr>
            <w:tcW w:w="0" w:type="auto"/>
            <w:shd w:val="clear" w:color="auto" w:fill="98FB98"/>
          </w:tcPr>
          <w:p w:rsidR="001D1FF3" w:rsidRDefault="003A3940">
            <w:r>
              <w:rPr>
                <w:rStyle w:val="SegmentID"/>
              </w:rPr>
              <w:t>38</w:t>
            </w:r>
            <w:r>
              <w:rPr>
                <w:rStyle w:val="TransUnitID"/>
              </w:rPr>
              <w:t>115ff089-68db-4d28-95b6-59f9a884ddd5</w:t>
            </w:r>
          </w:p>
        </w:tc>
        <w:tc>
          <w:tcPr>
            <w:tcW w:w="0" w:type="auto"/>
            <w:shd w:val="clear" w:color="auto" w:fill="98FB98"/>
          </w:tcPr>
          <w:p w:rsidR="001D1FF3" w:rsidRDefault="003A3940">
            <w:r>
              <w:t>Translated (100%)</w:t>
            </w:r>
          </w:p>
        </w:tc>
        <w:tc>
          <w:tcPr>
            <w:tcW w:w="0" w:type="auto"/>
            <w:shd w:val="clear" w:color="auto" w:fill="98FB98"/>
          </w:tcPr>
          <w:p w:rsidR="001D1FF3" w:rsidRDefault="003A3940">
            <w:r>
              <w:t>M</w:t>
            </w:r>
          </w:p>
        </w:tc>
        <w:tc>
          <w:tcPr>
            <w:tcW w:w="0" w:type="auto"/>
            <w:shd w:val="clear" w:color="auto" w:fill="98FB98"/>
          </w:tcPr>
          <w:p w:rsidR="001D1FF3" w:rsidRDefault="003A3940">
            <w:pPr>
              <w:rPr>
                <w:lang w:val="lt-LT"/>
              </w:rPr>
            </w:pPr>
            <w:r>
              <w:rPr>
                <w:lang w:val="lt-LT"/>
              </w:rPr>
              <w:t>M</w:t>
            </w:r>
          </w:p>
        </w:tc>
      </w:tr>
      <w:tr w:rsidR="001D1FF3">
        <w:tc>
          <w:tcPr>
            <w:tcW w:w="0" w:type="auto"/>
            <w:shd w:val="clear" w:color="auto" w:fill="D3D3D3"/>
          </w:tcPr>
          <w:p w:rsidR="001D1FF3" w:rsidRDefault="003A3940">
            <w:r>
              <w:rPr>
                <w:rStyle w:val="SegmentID"/>
              </w:rPr>
              <w:t>39</w:t>
            </w:r>
            <w:r>
              <w:rPr>
                <w:rStyle w:val="TransUnitID"/>
              </w:rPr>
              <w:t>5019002c-f72a-40</w:t>
            </w:r>
            <w:r>
              <w:rPr>
                <w:rStyle w:val="TransUnitID"/>
              </w:rPr>
              <w:t>81-a3bd-d78847605ce2</w:t>
            </w:r>
          </w:p>
        </w:tc>
        <w:tc>
          <w:tcPr>
            <w:tcW w:w="0" w:type="auto"/>
            <w:shd w:val="clear" w:color="auto" w:fill="D3D3D3"/>
          </w:tcPr>
          <w:p w:rsidR="001D1FF3" w:rsidRDefault="003A3940">
            <w:r>
              <w:t>Translated (CM)</w:t>
            </w:r>
          </w:p>
        </w:tc>
        <w:tc>
          <w:tcPr>
            <w:tcW w:w="0" w:type="auto"/>
            <w:shd w:val="clear" w:color="auto" w:fill="D3D3D3"/>
          </w:tcPr>
          <w:p w:rsidR="001D1FF3" w:rsidRDefault="003A3940">
            <w:r>
              <w:t xml:space="preserve">Streptavidin-coated </w:t>
            </w:r>
            <w:proofErr w:type="spellStart"/>
            <w:r>
              <w:t>microparticles</w:t>
            </w:r>
            <w:proofErr w:type="spellEnd"/>
            <w:r>
              <w:t xml:space="preserve"> (transparent cap), 1 bottle, 6.5 mL:</w:t>
            </w:r>
          </w:p>
        </w:tc>
        <w:tc>
          <w:tcPr>
            <w:tcW w:w="0" w:type="auto"/>
            <w:shd w:val="clear" w:color="auto" w:fill="D3D3D3"/>
          </w:tcPr>
          <w:p w:rsidR="001D1FF3" w:rsidRDefault="003A3940">
            <w:pPr>
              <w:rPr>
                <w:lang w:val="lt-LT"/>
              </w:rPr>
            </w:pPr>
            <w:r>
              <w:rPr>
                <w:lang w:val="lt-LT"/>
              </w:rPr>
              <w:t>Streptavidinu dengtos mikrodalelės (permatomas dangtelis), 1 buteliukas, 6.5 mL:</w:t>
            </w:r>
          </w:p>
        </w:tc>
      </w:tr>
      <w:tr w:rsidR="001D1FF3">
        <w:tc>
          <w:tcPr>
            <w:tcW w:w="0" w:type="auto"/>
            <w:shd w:val="clear" w:color="auto" w:fill="D3D3D3"/>
          </w:tcPr>
          <w:p w:rsidR="001D1FF3" w:rsidRDefault="003A3940">
            <w:r>
              <w:rPr>
                <w:rStyle w:val="SegmentID"/>
              </w:rPr>
              <w:t>40</w:t>
            </w:r>
            <w:r>
              <w:rPr>
                <w:rStyle w:val="TransUnitID"/>
              </w:rPr>
              <w:t>63ae8722-5d56-443f-8531-57ed692f2c98</w:t>
            </w:r>
          </w:p>
        </w:tc>
        <w:tc>
          <w:tcPr>
            <w:tcW w:w="0" w:type="auto"/>
            <w:shd w:val="clear" w:color="auto" w:fill="D3D3D3"/>
          </w:tcPr>
          <w:p w:rsidR="001D1FF3" w:rsidRDefault="003A3940">
            <w:r>
              <w:t>Translated (CM)</w:t>
            </w:r>
          </w:p>
        </w:tc>
        <w:tc>
          <w:tcPr>
            <w:tcW w:w="0" w:type="auto"/>
            <w:shd w:val="clear" w:color="auto" w:fill="D3D3D3"/>
          </w:tcPr>
          <w:p w:rsidR="001D1FF3" w:rsidRDefault="003A3940">
            <w:r>
              <w:t xml:space="preserve">Streptavidin-coated </w:t>
            </w:r>
            <w:proofErr w:type="spellStart"/>
            <w:r>
              <w:t>microparticles</w:t>
            </w:r>
            <w:proofErr w:type="spellEnd"/>
            <w:r>
              <w:t xml:space="preserve"> 0.72 mg/mL; preservative.</w:t>
            </w:r>
          </w:p>
        </w:tc>
        <w:tc>
          <w:tcPr>
            <w:tcW w:w="0" w:type="auto"/>
            <w:shd w:val="clear" w:color="auto" w:fill="D3D3D3"/>
          </w:tcPr>
          <w:p w:rsidR="001D1FF3" w:rsidRDefault="003A3940">
            <w:pPr>
              <w:rPr>
                <w:lang w:val="lt-LT"/>
              </w:rPr>
            </w:pPr>
            <w:r>
              <w:rPr>
                <w:lang w:val="lt-LT"/>
              </w:rPr>
              <w:t>Streptavidinu dengtos mikrodalelės, 0.72 mg/mL; konservantas.</w:t>
            </w:r>
          </w:p>
        </w:tc>
      </w:tr>
      <w:tr w:rsidR="001D1FF3">
        <w:tc>
          <w:tcPr>
            <w:tcW w:w="0" w:type="auto"/>
            <w:shd w:val="clear" w:color="auto" w:fill="D3D3D3"/>
          </w:tcPr>
          <w:p w:rsidR="001D1FF3" w:rsidRDefault="003A3940">
            <w:r>
              <w:rPr>
                <w:rStyle w:val="SegmentID"/>
              </w:rPr>
              <w:t>41</w:t>
            </w:r>
            <w:r>
              <w:rPr>
                <w:rStyle w:val="TransUnitID"/>
              </w:rPr>
              <w:t>1dc9f42a-3c65-42d0-bdf5-26bba85902ac</w:t>
            </w:r>
          </w:p>
        </w:tc>
        <w:tc>
          <w:tcPr>
            <w:tcW w:w="0" w:type="auto"/>
            <w:shd w:val="clear" w:color="auto" w:fill="D3D3D3"/>
          </w:tcPr>
          <w:p w:rsidR="001D1FF3" w:rsidRDefault="003A3940">
            <w:r>
              <w:t>Translated (CM)</w:t>
            </w:r>
          </w:p>
        </w:tc>
        <w:tc>
          <w:tcPr>
            <w:tcW w:w="0" w:type="auto"/>
            <w:shd w:val="clear" w:color="auto" w:fill="D3D3D3"/>
          </w:tcPr>
          <w:p w:rsidR="001D1FF3" w:rsidRDefault="003A3940">
            <w:r>
              <w:t>R1</w:t>
            </w:r>
          </w:p>
        </w:tc>
        <w:tc>
          <w:tcPr>
            <w:tcW w:w="0" w:type="auto"/>
            <w:shd w:val="clear" w:color="auto" w:fill="D3D3D3"/>
          </w:tcPr>
          <w:p w:rsidR="001D1FF3" w:rsidRDefault="003A3940">
            <w:pPr>
              <w:rPr>
                <w:lang w:val="lt-LT"/>
              </w:rPr>
            </w:pPr>
            <w:r>
              <w:rPr>
                <w:lang w:val="lt-LT"/>
              </w:rPr>
              <w:t>R1</w:t>
            </w:r>
          </w:p>
        </w:tc>
      </w:tr>
      <w:tr w:rsidR="001D1FF3">
        <w:tc>
          <w:tcPr>
            <w:tcW w:w="0" w:type="auto"/>
            <w:shd w:val="clear" w:color="auto" w:fill="FFFFFF"/>
          </w:tcPr>
          <w:p w:rsidR="001D1FF3" w:rsidRDefault="003A3940">
            <w:r>
              <w:rPr>
                <w:rStyle w:val="SegmentID"/>
              </w:rPr>
              <w:t>42</w:t>
            </w:r>
            <w:r>
              <w:rPr>
                <w:rStyle w:val="TransUnitID"/>
              </w:rPr>
              <w:t>751bdeb7-c2f3-4529-a368-bee4c69d52bf</w:t>
            </w:r>
          </w:p>
        </w:tc>
        <w:tc>
          <w:tcPr>
            <w:tcW w:w="0" w:type="auto"/>
            <w:shd w:val="clear" w:color="auto" w:fill="FFFFFF"/>
          </w:tcPr>
          <w:p w:rsidR="001D1FF3" w:rsidRDefault="003A3940">
            <w:r>
              <w:t>Translated (0%)</w:t>
            </w:r>
          </w:p>
        </w:tc>
        <w:tc>
          <w:tcPr>
            <w:tcW w:w="0" w:type="auto"/>
            <w:shd w:val="clear" w:color="auto" w:fill="FFFFFF"/>
          </w:tcPr>
          <w:p w:rsidR="001D1FF3" w:rsidRDefault="003A3940">
            <w:proofErr w:type="spellStart"/>
            <w:r>
              <w:t>Anti-digoxin-Ab~Ru</w:t>
            </w:r>
            <w:proofErr w:type="spellEnd"/>
            <w:r>
              <w:t>(</w:t>
            </w:r>
            <w:proofErr w:type="spellStart"/>
            <w:r>
              <w:t>bpy</w:t>
            </w:r>
            <w:proofErr w:type="spellEnd"/>
            <w:r>
              <w:t>)</w:t>
            </w:r>
            <w:r>
              <w:rPr>
                <w:rStyle w:val="Tag"/>
              </w:rPr>
              <w:t>&lt;225/&gt;</w:t>
            </w:r>
            <w:r>
              <w:t xml:space="preserve"> (gray cap), 1 bottle, 10 mL:</w:t>
            </w:r>
          </w:p>
        </w:tc>
        <w:tc>
          <w:tcPr>
            <w:tcW w:w="0" w:type="auto"/>
            <w:shd w:val="clear" w:color="auto" w:fill="FFFFFF"/>
          </w:tcPr>
          <w:p w:rsidR="001D1FF3" w:rsidRDefault="003A3940">
            <w:pPr>
              <w:rPr>
                <w:lang w:val="lt-LT"/>
              </w:rPr>
            </w:pPr>
            <w:r>
              <w:rPr>
                <w:lang w:val="lt-LT"/>
              </w:rPr>
              <w:t>Anti-digoksino-Ak~Ru(bpy)</w:t>
            </w:r>
            <w:r>
              <w:rPr>
                <w:rStyle w:val="Tag"/>
                <w:lang w:val="lt-LT"/>
              </w:rPr>
              <w:t>&lt;225/&gt;</w:t>
            </w:r>
            <w:r>
              <w:rPr>
                <w:lang w:val="lt-LT"/>
              </w:rPr>
              <w:t xml:space="preserve"> (pilkas dangtelis), 1 buteliukas, 10 mL:</w:t>
            </w:r>
          </w:p>
        </w:tc>
      </w:tr>
      <w:tr w:rsidR="001D1FF3">
        <w:tc>
          <w:tcPr>
            <w:tcW w:w="0" w:type="auto"/>
            <w:shd w:val="clear" w:color="auto" w:fill="F5DEB3"/>
          </w:tcPr>
          <w:p w:rsidR="001D1FF3" w:rsidRDefault="003A3940">
            <w:r>
              <w:rPr>
                <w:rStyle w:val="SegmentID"/>
              </w:rPr>
              <w:lastRenderedPageBreak/>
              <w:t>43</w:t>
            </w:r>
            <w:r>
              <w:rPr>
                <w:rStyle w:val="TransUnitID"/>
              </w:rPr>
              <w:t>cf623a8c-3cbd-4dff-9326-340c37b40e3d</w:t>
            </w:r>
          </w:p>
        </w:tc>
        <w:tc>
          <w:tcPr>
            <w:tcW w:w="0" w:type="auto"/>
            <w:shd w:val="clear" w:color="auto" w:fill="F5DEB3"/>
          </w:tcPr>
          <w:p w:rsidR="001D1FF3" w:rsidRDefault="003A3940">
            <w:r>
              <w:t>Translated (93%)</w:t>
            </w:r>
          </w:p>
        </w:tc>
        <w:tc>
          <w:tcPr>
            <w:tcW w:w="0" w:type="auto"/>
            <w:shd w:val="clear" w:color="auto" w:fill="F5DEB3"/>
          </w:tcPr>
          <w:p w:rsidR="001D1FF3" w:rsidRDefault="003A3940">
            <w:r>
              <w:t xml:space="preserve">Monoclonal anti-digoxin antibody (mouse) labeled </w:t>
            </w:r>
            <w:proofErr w:type="gramStart"/>
            <w:r>
              <w:t>with ruthenium complex 15 µg/L</w:t>
            </w:r>
            <w:proofErr w:type="gramEnd"/>
            <w:r>
              <w:t>; phosphate buffer 100 </w:t>
            </w:r>
            <w:proofErr w:type="spellStart"/>
            <w:r>
              <w:t>mmol</w:t>
            </w:r>
            <w:proofErr w:type="spellEnd"/>
            <w:r>
              <w:t>/L, pH 7.0; preservative.</w:t>
            </w:r>
          </w:p>
        </w:tc>
        <w:tc>
          <w:tcPr>
            <w:tcW w:w="0" w:type="auto"/>
            <w:shd w:val="clear" w:color="auto" w:fill="F5DEB3"/>
          </w:tcPr>
          <w:p w:rsidR="001D1FF3" w:rsidRDefault="003A3940">
            <w:pPr>
              <w:rPr>
                <w:lang w:val="lt-LT"/>
              </w:rPr>
            </w:pPr>
            <w:r>
              <w:rPr>
                <w:lang w:val="lt-LT"/>
              </w:rPr>
              <w:t>Monokloniniai anti-digoksino antikūnai (pelės), žymėti rutenio kompleksu 15 µg/L; fosfato buferis 100 mmol/L, pH 7.0; konser</w:t>
            </w:r>
            <w:r>
              <w:rPr>
                <w:lang w:val="lt-LT"/>
              </w:rPr>
              <w:t>vantas.</w:t>
            </w:r>
          </w:p>
        </w:tc>
      </w:tr>
      <w:tr w:rsidR="001D1FF3">
        <w:tc>
          <w:tcPr>
            <w:tcW w:w="0" w:type="auto"/>
            <w:shd w:val="clear" w:color="auto" w:fill="98FB98"/>
          </w:tcPr>
          <w:p w:rsidR="001D1FF3" w:rsidRDefault="003A3940">
            <w:r>
              <w:rPr>
                <w:rStyle w:val="SegmentID"/>
              </w:rPr>
              <w:t>44</w:t>
            </w:r>
            <w:r>
              <w:rPr>
                <w:rStyle w:val="TransUnitID"/>
              </w:rPr>
              <w:t>9b3108c3-c9af-4282-af46-62aa2b8bb378</w:t>
            </w:r>
          </w:p>
        </w:tc>
        <w:tc>
          <w:tcPr>
            <w:tcW w:w="0" w:type="auto"/>
            <w:shd w:val="clear" w:color="auto" w:fill="98FB98"/>
          </w:tcPr>
          <w:p w:rsidR="001D1FF3" w:rsidRDefault="003A3940">
            <w:r>
              <w:t>Translated (100%)</w:t>
            </w:r>
          </w:p>
        </w:tc>
        <w:tc>
          <w:tcPr>
            <w:tcW w:w="0" w:type="auto"/>
            <w:shd w:val="clear" w:color="auto" w:fill="98FB98"/>
          </w:tcPr>
          <w:p w:rsidR="001D1FF3" w:rsidRDefault="003A3940">
            <w:r>
              <w:t>R2</w:t>
            </w:r>
          </w:p>
        </w:tc>
        <w:tc>
          <w:tcPr>
            <w:tcW w:w="0" w:type="auto"/>
            <w:shd w:val="clear" w:color="auto" w:fill="98FB98"/>
          </w:tcPr>
          <w:p w:rsidR="001D1FF3" w:rsidRDefault="003A3940">
            <w:pPr>
              <w:rPr>
                <w:lang w:val="lt-LT"/>
              </w:rPr>
            </w:pPr>
            <w:r>
              <w:rPr>
                <w:lang w:val="lt-LT"/>
              </w:rPr>
              <w:t>R2</w:t>
            </w:r>
          </w:p>
        </w:tc>
      </w:tr>
      <w:tr w:rsidR="001D1FF3">
        <w:tc>
          <w:tcPr>
            <w:tcW w:w="0" w:type="auto"/>
            <w:shd w:val="clear" w:color="auto" w:fill="FFFFFF"/>
          </w:tcPr>
          <w:p w:rsidR="001D1FF3" w:rsidRDefault="003A3940">
            <w:r>
              <w:rPr>
                <w:rStyle w:val="SegmentID"/>
              </w:rPr>
              <w:t>45</w:t>
            </w:r>
            <w:r>
              <w:rPr>
                <w:rStyle w:val="TransUnitID"/>
              </w:rPr>
              <w:t>8d6c3025-5287-4c37-b68b-e1aba8bb719b</w:t>
            </w:r>
          </w:p>
        </w:tc>
        <w:tc>
          <w:tcPr>
            <w:tcW w:w="0" w:type="auto"/>
            <w:shd w:val="clear" w:color="auto" w:fill="FFFFFF"/>
          </w:tcPr>
          <w:p w:rsidR="001D1FF3" w:rsidRDefault="003A3940">
            <w:r>
              <w:t>Translated (0%)</w:t>
            </w:r>
          </w:p>
        </w:tc>
        <w:tc>
          <w:tcPr>
            <w:tcW w:w="0" w:type="auto"/>
            <w:shd w:val="clear" w:color="auto" w:fill="FFFFFF"/>
          </w:tcPr>
          <w:p w:rsidR="001D1FF3" w:rsidRDefault="003A3940">
            <w:proofErr w:type="spellStart"/>
            <w:r>
              <w:t>Digoxin-derivative~biotin</w:t>
            </w:r>
            <w:proofErr w:type="spellEnd"/>
            <w:r>
              <w:t xml:space="preserve"> (black cap), 1 bottle, 10 mL:</w:t>
            </w:r>
          </w:p>
        </w:tc>
        <w:tc>
          <w:tcPr>
            <w:tcW w:w="0" w:type="auto"/>
            <w:shd w:val="clear" w:color="auto" w:fill="FFFFFF"/>
          </w:tcPr>
          <w:p w:rsidR="001D1FF3" w:rsidRDefault="003A3940">
            <w:pPr>
              <w:rPr>
                <w:lang w:val="lt-LT"/>
              </w:rPr>
            </w:pPr>
            <w:r>
              <w:rPr>
                <w:lang w:val="lt-LT"/>
              </w:rPr>
              <w:t>Digoksino-derivatas~biotinas (juodas dangtelis), 1 buteliukas, 10 mL:</w:t>
            </w:r>
          </w:p>
        </w:tc>
      </w:tr>
      <w:tr w:rsidR="001D1FF3">
        <w:tc>
          <w:tcPr>
            <w:tcW w:w="0" w:type="auto"/>
            <w:shd w:val="clear" w:color="auto" w:fill="F5DEB3"/>
          </w:tcPr>
          <w:p w:rsidR="001D1FF3" w:rsidRDefault="003A3940">
            <w:r>
              <w:rPr>
                <w:rStyle w:val="SegmentID"/>
              </w:rPr>
              <w:t>46</w:t>
            </w:r>
            <w:r>
              <w:rPr>
                <w:rStyle w:val="TransUnitID"/>
              </w:rPr>
              <w:t>77409e60-f756-4927-8747-73e712d76248</w:t>
            </w:r>
          </w:p>
        </w:tc>
        <w:tc>
          <w:tcPr>
            <w:tcW w:w="0" w:type="auto"/>
            <w:shd w:val="clear" w:color="auto" w:fill="F5DEB3"/>
          </w:tcPr>
          <w:p w:rsidR="001D1FF3" w:rsidRDefault="003A3940">
            <w:r>
              <w:t>Translated (82%)</w:t>
            </w:r>
          </w:p>
        </w:tc>
        <w:tc>
          <w:tcPr>
            <w:tcW w:w="0" w:type="auto"/>
            <w:shd w:val="clear" w:color="auto" w:fill="F5DEB3"/>
          </w:tcPr>
          <w:p w:rsidR="001D1FF3" w:rsidRDefault="003A3940">
            <w:proofErr w:type="spellStart"/>
            <w:r>
              <w:t>Biotinylated</w:t>
            </w:r>
            <w:proofErr w:type="spellEnd"/>
            <w:r>
              <w:t xml:space="preserve"> </w:t>
            </w:r>
            <w:proofErr w:type="spellStart"/>
            <w:r>
              <w:t>digoxigenin</w:t>
            </w:r>
            <w:proofErr w:type="spellEnd"/>
            <w:r>
              <w:t xml:space="preserve"> </w:t>
            </w:r>
            <w:proofErr w:type="gramStart"/>
            <w:r>
              <w:t>1.06 ng/mL</w:t>
            </w:r>
            <w:proofErr w:type="gramEnd"/>
            <w:r>
              <w:t>; biotin 15 µg/L; phosphate buffer 100 </w:t>
            </w:r>
            <w:proofErr w:type="spellStart"/>
            <w:r>
              <w:t>mmol</w:t>
            </w:r>
            <w:proofErr w:type="spellEnd"/>
            <w:r>
              <w:t>/L, pH 7.0; preservative.</w:t>
            </w:r>
          </w:p>
        </w:tc>
        <w:tc>
          <w:tcPr>
            <w:tcW w:w="0" w:type="auto"/>
            <w:shd w:val="clear" w:color="auto" w:fill="F5DEB3"/>
          </w:tcPr>
          <w:p w:rsidR="001D1FF3" w:rsidRDefault="003A3940">
            <w:pPr>
              <w:rPr>
                <w:lang w:val="lt-LT"/>
              </w:rPr>
            </w:pPr>
            <w:r>
              <w:rPr>
                <w:lang w:val="lt-LT"/>
              </w:rPr>
              <w:t>Biotinilintas digoksigeninas 1.06 ng/mL; biotinas 15 µg/L; fosfato buferis 100 mmol/L, pH 7.0; k</w:t>
            </w:r>
            <w:r>
              <w:rPr>
                <w:lang w:val="lt-LT"/>
              </w:rPr>
              <w:t>onservantas.</w:t>
            </w:r>
          </w:p>
        </w:tc>
      </w:tr>
      <w:tr w:rsidR="001D1FF3">
        <w:tc>
          <w:tcPr>
            <w:tcW w:w="0" w:type="auto"/>
            <w:shd w:val="clear" w:color="auto" w:fill="98FB98"/>
          </w:tcPr>
          <w:p w:rsidR="001D1FF3" w:rsidRDefault="003A3940">
            <w:r>
              <w:rPr>
                <w:rStyle w:val="SegmentID"/>
              </w:rPr>
              <w:t>47</w:t>
            </w:r>
            <w:r>
              <w:rPr>
                <w:rStyle w:val="TransUnitID"/>
              </w:rPr>
              <w:t>c7c8d6eb-6a94-4ed3-9746-2d9d66750a89</w:t>
            </w:r>
          </w:p>
        </w:tc>
        <w:tc>
          <w:tcPr>
            <w:tcW w:w="0" w:type="auto"/>
            <w:shd w:val="clear" w:color="auto" w:fill="98FB98"/>
          </w:tcPr>
          <w:p w:rsidR="001D1FF3" w:rsidRDefault="003A3940">
            <w:r>
              <w:t>Translated (100%)</w:t>
            </w:r>
          </w:p>
        </w:tc>
        <w:tc>
          <w:tcPr>
            <w:tcW w:w="0" w:type="auto"/>
            <w:shd w:val="clear" w:color="auto" w:fill="98FB98"/>
          </w:tcPr>
          <w:p w:rsidR="001D1FF3" w:rsidRDefault="003A3940">
            <w:r>
              <w:t>Precautions and warnings</w:t>
            </w:r>
          </w:p>
        </w:tc>
        <w:tc>
          <w:tcPr>
            <w:tcW w:w="0" w:type="auto"/>
            <w:shd w:val="clear" w:color="auto" w:fill="98FB98"/>
          </w:tcPr>
          <w:p w:rsidR="001D1FF3" w:rsidRDefault="003A3940">
            <w:pPr>
              <w:rPr>
                <w:lang w:val="lt-LT"/>
              </w:rPr>
            </w:pPr>
            <w:r>
              <w:rPr>
                <w:lang w:val="lt-LT"/>
              </w:rPr>
              <w:t>Atsargumo priemonės ir įspėjimai</w:t>
            </w:r>
          </w:p>
        </w:tc>
      </w:tr>
      <w:tr w:rsidR="001D1FF3">
        <w:tc>
          <w:tcPr>
            <w:tcW w:w="0" w:type="auto"/>
            <w:shd w:val="clear" w:color="auto" w:fill="F5DEB3"/>
          </w:tcPr>
          <w:p w:rsidR="001D1FF3" w:rsidRDefault="003A3940">
            <w:r>
              <w:rPr>
                <w:rStyle w:val="SegmentID"/>
              </w:rPr>
              <w:t>48</w:t>
            </w:r>
            <w:r>
              <w:rPr>
                <w:rStyle w:val="TransUnitID"/>
              </w:rPr>
              <w:t>7368a8f7-e745-43a2-af45-b1b3a89b48f0</w:t>
            </w:r>
          </w:p>
        </w:tc>
        <w:tc>
          <w:tcPr>
            <w:tcW w:w="0" w:type="auto"/>
            <w:shd w:val="clear" w:color="auto" w:fill="F5DEB3"/>
          </w:tcPr>
          <w:p w:rsidR="001D1FF3" w:rsidRDefault="003A3940">
            <w:r>
              <w:t>Translated (99%)</w:t>
            </w:r>
          </w:p>
        </w:tc>
        <w:tc>
          <w:tcPr>
            <w:tcW w:w="0" w:type="auto"/>
            <w:shd w:val="clear" w:color="auto" w:fill="F5DEB3"/>
          </w:tcPr>
          <w:p w:rsidR="001D1FF3" w:rsidRDefault="003A3940">
            <w:r>
              <w:t>Reagent handling</w:t>
            </w:r>
          </w:p>
        </w:tc>
        <w:tc>
          <w:tcPr>
            <w:tcW w:w="0" w:type="auto"/>
            <w:shd w:val="clear" w:color="auto" w:fill="F5DEB3"/>
          </w:tcPr>
          <w:p w:rsidR="001D1FF3" w:rsidRDefault="003A3940">
            <w:pPr>
              <w:rPr>
                <w:lang w:val="lt-LT"/>
              </w:rPr>
            </w:pPr>
            <w:r>
              <w:rPr>
                <w:lang w:val="lt-LT"/>
              </w:rPr>
              <w:t>Reagentų paruošimas</w:t>
            </w:r>
          </w:p>
        </w:tc>
      </w:tr>
      <w:tr w:rsidR="001D1FF3">
        <w:tc>
          <w:tcPr>
            <w:tcW w:w="0" w:type="auto"/>
            <w:shd w:val="clear" w:color="auto" w:fill="D3D3D3"/>
          </w:tcPr>
          <w:p w:rsidR="001D1FF3" w:rsidRDefault="003A3940">
            <w:r>
              <w:rPr>
                <w:rStyle w:val="SegmentID"/>
              </w:rPr>
              <w:t>49</w:t>
            </w:r>
            <w:r>
              <w:rPr>
                <w:rStyle w:val="TransUnitID"/>
              </w:rPr>
              <w:t>d0a3db80-fb45-4156-933c-09c6fde3d0b5</w:t>
            </w:r>
          </w:p>
        </w:tc>
        <w:tc>
          <w:tcPr>
            <w:tcW w:w="0" w:type="auto"/>
            <w:shd w:val="clear" w:color="auto" w:fill="D3D3D3"/>
          </w:tcPr>
          <w:p w:rsidR="001D1FF3" w:rsidRDefault="003A3940">
            <w:r>
              <w:t>Translated (CM)</w:t>
            </w:r>
          </w:p>
        </w:tc>
        <w:tc>
          <w:tcPr>
            <w:tcW w:w="0" w:type="auto"/>
            <w:shd w:val="clear" w:color="auto" w:fill="D3D3D3"/>
          </w:tcPr>
          <w:p w:rsidR="001D1FF3" w:rsidRDefault="003A3940">
            <w:r>
              <w:t>Storage and stability</w:t>
            </w:r>
          </w:p>
        </w:tc>
        <w:tc>
          <w:tcPr>
            <w:tcW w:w="0" w:type="auto"/>
            <w:shd w:val="clear" w:color="auto" w:fill="D3D3D3"/>
          </w:tcPr>
          <w:p w:rsidR="001D1FF3" w:rsidRDefault="003A3940">
            <w:pPr>
              <w:rPr>
                <w:lang w:val="lt-LT"/>
              </w:rPr>
            </w:pPr>
            <w:r>
              <w:rPr>
                <w:lang w:val="lt-LT"/>
              </w:rPr>
              <w:t>Laikymo sąlygos ir stabilumas</w:t>
            </w:r>
          </w:p>
        </w:tc>
      </w:tr>
      <w:tr w:rsidR="001D1FF3">
        <w:tc>
          <w:tcPr>
            <w:tcW w:w="0" w:type="auto"/>
            <w:shd w:val="clear" w:color="auto" w:fill="D3D3D3"/>
          </w:tcPr>
          <w:p w:rsidR="001D1FF3" w:rsidRDefault="003A3940">
            <w:r>
              <w:rPr>
                <w:rStyle w:val="SegmentID"/>
              </w:rPr>
              <w:t>50</w:t>
            </w:r>
            <w:r>
              <w:rPr>
                <w:rStyle w:val="TransUnitID"/>
              </w:rPr>
              <w:t>7d0d57e2-5762-4d59-afd1-0db47d4cf4c8</w:t>
            </w:r>
          </w:p>
        </w:tc>
        <w:tc>
          <w:tcPr>
            <w:tcW w:w="0" w:type="auto"/>
            <w:shd w:val="clear" w:color="auto" w:fill="D3D3D3"/>
          </w:tcPr>
          <w:p w:rsidR="001D1FF3" w:rsidRDefault="003A3940">
            <w:r>
              <w:t>Translated (CM)</w:t>
            </w:r>
          </w:p>
        </w:tc>
        <w:tc>
          <w:tcPr>
            <w:tcW w:w="0" w:type="auto"/>
            <w:shd w:val="clear" w:color="auto" w:fill="D3D3D3"/>
          </w:tcPr>
          <w:p w:rsidR="001D1FF3" w:rsidRDefault="003A3940">
            <w:r>
              <w:t>Stability:</w:t>
            </w:r>
          </w:p>
        </w:tc>
        <w:tc>
          <w:tcPr>
            <w:tcW w:w="0" w:type="auto"/>
            <w:shd w:val="clear" w:color="auto" w:fill="D3D3D3"/>
          </w:tcPr>
          <w:p w:rsidR="001D1FF3" w:rsidRDefault="003A3940">
            <w:pPr>
              <w:rPr>
                <w:lang w:val="lt-LT"/>
              </w:rPr>
            </w:pPr>
            <w:r>
              <w:rPr>
                <w:lang w:val="lt-LT"/>
              </w:rPr>
              <w:t>Stabilumas:</w:t>
            </w:r>
          </w:p>
        </w:tc>
      </w:tr>
      <w:tr w:rsidR="001D1FF3">
        <w:tc>
          <w:tcPr>
            <w:tcW w:w="0" w:type="auto"/>
            <w:shd w:val="clear" w:color="auto" w:fill="D3D3D3"/>
          </w:tcPr>
          <w:p w:rsidR="001D1FF3" w:rsidRDefault="003A3940">
            <w:r>
              <w:rPr>
                <w:rStyle w:val="SegmentID"/>
              </w:rPr>
              <w:t>51</w:t>
            </w:r>
            <w:r>
              <w:rPr>
                <w:rStyle w:val="TransUnitID"/>
              </w:rPr>
              <w:t>48ff8ee7-21b7-4c0d-a423-b10efa16528b</w:t>
            </w:r>
          </w:p>
        </w:tc>
        <w:tc>
          <w:tcPr>
            <w:tcW w:w="0" w:type="auto"/>
            <w:shd w:val="clear" w:color="auto" w:fill="D3D3D3"/>
          </w:tcPr>
          <w:p w:rsidR="001D1FF3" w:rsidRDefault="003A3940">
            <w:r>
              <w:t>Translated (CM)</w:t>
            </w:r>
          </w:p>
        </w:tc>
        <w:tc>
          <w:tcPr>
            <w:tcW w:w="0" w:type="auto"/>
            <w:shd w:val="clear" w:color="auto" w:fill="D3D3D3"/>
          </w:tcPr>
          <w:p w:rsidR="001D1FF3" w:rsidRDefault="003A3940">
            <w:r>
              <w:t>unopened at 2</w:t>
            </w:r>
            <w:r>
              <w:rPr>
                <w:rStyle w:val="Tag"/>
              </w:rPr>
              <w:t>&lt;</w:t>
            </w:r>
            <w:r>
              <w:rPr>
                <w:rStyle w:val="Tag"/>
              </w:rPr>
              <w:t>339/&gt;</w:t>
            </w:r>
            <w:r>
              <w:t>8 °C</w:t>
            </w:r>
          </w:p>
        </w:tc>
        <w:tc>
          <w:tcPr>
            <w:tcW w:w="0" w:type="auto"/>
            <w:shd w:val="clear" w:color="auto" w:fill="D3D3D3"/>
          </w:tcPr>
          <w:p w:rsidR="001D1FF3" w:rsidRDefault="003A3940">
            <w:pPr>
              <w:rPr>
                <w:lang w:val="lt-LT"/>
              </w:rPr>
            </w:pPr>
            <w:r>
              <w:rPr>
                <w:lang w:val="lt-LT"/>
              </w:rPr>
              <w:t>neatidarius, 2</w:t>
            </w:r>
            <w:r>
              <w:rPr>
                <w:rStyle w:val="Tag"/>
                <w:lang w:val="lt-LT"/>
              </w:rPr>
              <w:t>&lt;339/&gt;</w:t>
            </w:r>
            <w:r>
              <w:rPr>
                <w:lang w:val="lt-LT"/>
              </w:rPr>
              <w:t>8 °C temperatūroje</w:t>
            </w:r>
          </w:p>
        </w:tc>
      </w:tr>
      <w:tr w:rsidR="001D1FF3">
        <w:tc>
          <w:tcPr>
            <w:tcW w:w="0" w:type="auto"/>
            <w:shd w:val="clear" w:color="auto" w:fill="D3D3D3"/>
          </w:tcPr>
          <w:p w:rsidR="001D1FF3" w:rsidRDefault="003A3940">
            <w:r>
              <w:rPr>
                <w:rStyle w:val="SegmentID"/>
              </w:rPr>
              <w:t>52</w:t>
            </w:r>
            <w:r>
              <w:rPr>
                <w:rStyle w:val="TransUnitID"/>
              </w:rPr>
              <w:t>3472208a-2aae-4210-8168-38e8715b2945</w:t>
            </w:r>
          </w:p>
        </w:tc>
        <w:tc>
          <w:tcPr>
            <w:tcW w:w="0" w:type="auto"/>
            <w:shd w:val="clear" w:color="auto" w:fill="D3D3D3"/>
          </w:tcPr>
          <w:p w:rsidR="001D1FF3" w:rsidRDefault="003A3940">
            <w:r>
              <w:t>Translated (CM)</w:t>
            </w:r>
          </w:p>
        </w:tc>
        <w:tc>
          <w:tcPr>
            <w:tcW w:w="0" w:type="auto"/>
            <w:shd w:val="clear" w:color="auto" w:fill="D3D3D3"/>
          </w:tcPr>
          <w:p w:rsidR="001D1FF3" w:rsidRDefault="003A3940">
            <w:r>
              <w:t>up to the stated expiration date</w:t>
            </w:r>
          </w:p>
        </w:tc>
        <w:tc>
          <w:tcPr>
            <w:tcW w:w="0" w:type="auto"/>
            <w:shd w:val="clear" w:color="auto" w:fill="D3D3D3"/>
          </w:tcPr>
          <w:p w:rsidR="001D1FF3" w:rsidRDefault="003A3940">
            <w:pPr>
              <w:rPr>
                <w:lang w:val="lt-LT"/>
              </w:rPr>
            </w:pPr>
            <w:r>
              <w:rPr>
                <w:lang w:val="lt-LT"/>
              </w:rPr>
              <w:t>iki nurodytos galiojimo datos</w:t>
            </w:r>
          </w:p>
        </w:tc>
      </w:tr>
      <w:tr w:rsidR="001D1FF3">
        <w:tc>
          <w:tcPr>
            <w:tcW w:w="0" w:type="auto"/>
            <w:shd w:val="clear" w:color="auto" w:fill="D3D3D3"/>
          </w:tcPr>
          <w:p w:rsidR="001D1FF3" w:rsidRDefault="003A3940">
            <w:r>
              <w:rPr>
                <w:rStyle w:val="SegmentID"/>
              </w:rPr>
              <w:t>53</w:t>
            </w:r>
            <w:r>
              <w:rPr>
                <w:rStyle w:val="TransUnitID"/>
              </w:rPr>
              <w:t>8405161b-4fe6-4db2-94a7-167c9ef41808</w:t>
            </w:r>
          </w:p>
        </w:tc>
        <w:tc>
          <w:tcPr>
            <w:tcW w:w="0" w:type="auto"/>
            <w:shd w:val="clear" w:color="auto" w:fill="D3D3D3"/>
          </w:tcPr>
          <w:p w:rsidR="001D1FF3" w:rsidRDefault="003A3940">
            <w:r>
              <w:t>Translated (CM)</w:t>
            </w:r>
          </w:p>
        </w:tc>
        <w:tc>
          <w:tcPr>
            <w:tcW w:w="0" w:type="auto"/>
            <w:shd w:val="clear" w:color="auto" w:fill="D3D3D3"/>
          </w:tcPr>
          <w:p w:rsidR="001D1FF3" w:rsidRDefault="003A3940">
            <w:r>
              <w:t>after opening at 2</w:t>
            </w:r>
            <w:r>
              <w:rPr>
                <w:rStyle w:val="Tag"/>
              </w:rPr>
              <w:t>&lt;350/&gt;</w:t>
            </w:r>
            <w:r>
              <w:t>8 °C</w:t>
            </w:r>
          </w:p>
        </w:tc>
        <w:tc>
          <w:tcPr>
            <w:tcW w:w="0" w:type="auto"/>
            <w:shd w:val="clear" w:color="auto" w:fill="D3D3D3"/>
          </w:tcPr>
          <w:p w:rsidR="001D1FF3" w:rsidRDefault="003A3940">
            <w:pPr>
              <w:rPr>
                <w:lang w:val="lt-LT"/>
              </w:rPr>
            </w:pPr>
            <w:r>
              <w:rPr>
                <w:lang w:val="lt-LT"/>
              </w:rPr>
              <w:t>ati</w:t>
            </w:r>
            <w:r>
              <w:rPr>
                <w:lang w:val="lt-LT"/>
              </w:rPr>
              <w:t>darius, 2</w:t>
            </w:r>
            <w:r>
              <w:rPr>
                <w:rStyle w:val="Tag"/>
                <w:lang w:val="lt-LT"/>
              </w:rPr>
              <w:t>&lt;350/&gt;</w:t>
            </w:r>
            <w:r>
              <w:rPr>
                <w:lang w:val="lt-LT"/>
              </w:rPr>
              <w:t>8 °C temperatūroje</w:t>
            </w:r>
          </w:p>
        </w:tc>
      </w:tr>
      <w:tr w:rsidR="001D1FF3">
        <w:tc>
          <w:tcPr>
            <w:tcW w:w="0" w:type="auto"/>
            <w:shd w:val="clear" w:color="auto" w:fill="D3D3D3"/>
          </w:tcPr>
          <w:p w:rsidR="001D1FF3" w:rsidRDefault="003A3940">
            <w:r>
              <w:rPr>
                <w:rStyle w:val="SegmentID"/>
              </w:rPr>
              <w:t>54</w:t>
            </w:r>
            <w:r>
              <w:rPr>
                <w:rStyle w:val="TransUnitID"/>
              </w:rPr>
              <w:t>aa6377d2-e687-4d51-899f-58abbf71f1ad</w:t>
            </w:r>
          </w:p>
        </w:tc>
        <w:tc>
          <w:tcPr>
            <w:tcW w:w="0" w:type="auto"/>
            <w:shd w:val="clear" w:color="auto" w:fill="D3D3D3"/>
          </w:tcPr>
          <w:p w:rsidR="001D1FF3" w:rsidRDefault="003A3940">
            <w:r>
              <w:t>Translated (CM)</w:t>
            </w:r>
          </w:p>
        </w:tc>
        <w:tc>
          <w:tcPr>
            <w:tcW w:w="0" w:type="auto"/>
            <w:shd w:val="clear" w:color="auto" w:fill="D3D3D3"/>
          </w:tcPr>
          <w:p w:rsidR="001D1FF3" w:rsidRDefault="003A3940">
            <w:r>
              <w:t>12 weeks</w:t>
            </w:r>
          </w:p>
        </w:tc>
        <w:tc>
          <w:tcPr>
            <w:tcW w:w="0" w:type="auto"/>
            <w:shd w:val="clear" w:color="auto" w:fill="D3D3D3"/>
          </w:tcPr>
          <w:p w:rsidR="001D1FF3" w:rsidRDefault="003A3940">
            <w:pPr>
              <w:rPr>
                <w:lang w:val="lt-LT"/>
              </w:rPr>
            </w:pPr>
            <w:r>
              <w:rPr>
                <w:lang w:val="lt-LT"/>
              </w:rPr>
              <w:t>12 savaičių</w:t>
            </w:r>
          </w:p>
        </w:tc>
      </w:tr>
      <w:tr w:rsidR="001D1FF3">
        <w:tc>
          <w:tcPr>
            <w:tcW w:w="0" w:type="auto"/>
            <w:shd w:val="clear" w:color="auto" w:fill="D3D3D3"/>
          </w:tcPr>
          <w:p w:rsidR="001D1FF3" w:rsidRDefault="003A3940">
            <w:r>
              <w:rPr>
                <w:rStyle w:val="SegmentID"/>
              </w:rPr>
              <w:t>55</w:t>
            </w:r>
            <w:r>
              <w:rPr>
                <w:rStyle w:val="TransUnitID"/>
              </w:rPr>
              <w:t>4b6d9572-2435-4e42-b9ed-c517298d8c4b</w:t>
            </w:r>
          </w:p>
        </w:tc>
        <w:tc>
          <w:tcPr>
            <w:tcW w:w="0" w:type="auto"/>
            <w:shd w:val="clear" w:color="auto" w:fill="D3D3D3"/>
          </w:tcPr>
          <w:p w:rsidR="001D1FF3" w:rsidRDefault="003A3940">
            <w:r>
              <w:t>Translated (CM)</w:t>
            </w:r>
          </w:p>
        </w:tc>
        <w:tc>
          <w:tcPr>
            <w:tcW w:w="0" w:type="auto"/>
            <w:shd w:val="clear" w:color="auto" w:fill="D3D3D3"/>
          </w:tcPr>
          <w:p w:rsidR="001D1FF3" w:rsidRDefault="003A3940">
            <w:r>
              <w:t>on the analyzers</w:t>
            </w:r>
          </w:p>
        </w:tc>
        <w:tc>
          <w:tcPr>
            <w:tcW w:w="0" w:type="auto"/>
            <w:shd w:val="clear" w:color="auto" w:fill="D3D3D3"/>
          </w:tcPr>
          <w:p w:rsidR="001D1FF3" w:rsidRDefault="003A3940">
            <w:pPr>
              <w:rPr>
                <w:lang w:val="lt-LT"/>
              </w:rPr>
            </w:pPr>
            <w:r>
              <w:rPr>
                <w:lang w:val="lt-LT"/>
              </w:rPr>
              <w:t>analizatoriuose</w:t>
            </w:r>
          </w:p>
        </w:tc>
      </w:tr>
      <w:tr w:rsidR="001D1FF3">
        <w:tc>
          <w:tcPr>
            <w:tcW w:w="0" w:type="auto"/>
            <w:shd w:val="clear" w:color="auto" w:fill="D3D3D3"/>
          </w:tcPr>
          <w:p w:rsidR="001D1FF3" w:rsidRDefault="003A3940">
            <w:r>
              <w:rPr>
                <w:rStyle w:val="SegmentID"/>
              </w:rPr>
              <w:t>56</w:t>
            </w:r>
            <w:r>
              <w:rPr>
                <w:rStyle w:val="TransUnitID"/>
              </w:rPr>
              <w:t>9a0fb21a-d22a-45d9-8c9f-1ef3d0a23fd2</w:t>
            </w:r>
          </w:p>
        </w:tc>
        <w:tc>
          <w:tcPr>
            <w:tcW w:w="0" w:type="auto"/>
            <w:shd w:val="clear" w:color="auto" w:fill="D3D3D3"/>
          </w:tcPr>
          <w:p w:rsidR="001D1FF3" w:rsidRDefault="003A3940">
            <w:r>
              <w:t>Translated (CM)</w:t>
            </w:r>
          </w:p>
        </w:tc>
        <w:tc>
          <w:tcPr>
            <w:tcW w:w="0" w:type="auto"/>
            <w:shd w:val="clear" w:color="auto" w:fill="D3D3D3"/>
          </w:tcPr>
          <w:p w:rsidR="001D1FF3" w:rsidRDefault="003A3940">
            <w:r>
              <w:t>8 weeks</w:t>
            </w:r>
          </w:p>
        </w:tc>
        <w:tc>
          <w:tcPr>
            <w:tcW w:w="0" w:type="auto"/>
            <w:shd w:val="clear" w:color="auto" w:fill="D3D3D3"/>
          </w:tcPr>
          <w:p w:rsidR="001D1FF3" w:rsidRDefault="003A3940">
            <w:pPr>
              <w:rPr>
                <w:lang w:val="lt-LT"/>
              </w:rPr>
            </w:pPr>
            <w:r>
              <w:rPr>
                <w:lang w:val="lt-LT"/>
              </w:rPr>
              <w:t>8 savaitės</w:t>
            </w:r>
          </w:p>
        </w:tc>
      </w:tr>
      <w:tr w:rsidR="001D1FF3">
        <w:tc>
          <w:tcPr>
            <w:tcW w:w="0" w:type="auto"/>
            <w:shd w:val="clear" w:color="auto" w:fill="D3D3D3"/>
          </w:tcPr>
          <w:p w:rsidR="001D1FF3" w:rsidRDefault="003A3940">
            <w:r>
              <w:rPr>
                <w:rStyle w:val="SegmentID"/>
              </w:rPr>
              <w:t>57</w:t>
            </w:r>
            <w:r>
              <w:rPr>
                <w:rStyle w:val="TransUnitID"/>
              </w:rPr>
              <w:t>e32759db-4046-472d-9f1a-a47632d742f5</w:t>
            </w:r>
          </w:p>
        </w:tc>
        <w:tc>
          <w:tcPr>
            <w:tcW w:w="0" w:type="auto"/>
            <w:shd w:val="clear" w:color="auto" w:fill="D3D3D3"/>
          </w:tcPr>
          <w:p w:rsidR="001D1FF3" w:rsidRDefault="003A3940">
            <w:r>
              <w:t>Translated (CM)</w:t>
            </w:r>
          </w:p>
        </w:tc>
        <w:tc>
          <w:tcPr>
            <w:tcW w:w="0" w:type="auto"/>
            <w:shd w:val="clear" w:color="auto" w:fill="D3D3D3"/>
          </w:tcPr>
          <w:p w:rsidR="001D1FF3" w:rsidRDefault="003A3940">
            <w:r>
              <w:t>Specimen collection and preparation</w:t>
            </w:r>
          </w:p>
        </w:tc>
        <w:tc>
          <w:tcPr>
            <w:tcW w:w="0" w:type="auto"/>
            <w:shd w:val="clear" w:color="auto" w:fill="D3D3D3"/>
          </w:tcPr>
          <w:p w:rsidR="001D1FF3" w:rsidRDefault="003A3940">
            <w:pPr>
              <w:rPr>
                <w:lang w:val="lt-LT"/>
              </w:rPr>
            </w:pPr>
            <w:r>
              <w:rPr>
                <w:lang w:val="lt-LT"/>
              </w:rPr>
              <w:t>Mėginių surinkimas ir paruošimas</w:t>
            </w:r>
          </w:p>
        </w:tc>
      </w:tr>
      <w:tr w:rsidR="001D1FF3">
        <w:tc>
          <w:tcPr>
            <w:tcW w:w="0" w:type="auto"/>
            <w:shd w:val="clear" w:color="auto" w:fill="FFFFFF"/>
          </w:tcPr>
          <w:p w:rsidR="001D1FF3" w:rsidRDefault="003A3940">
            <w:r>
              <w:rPr>
                <w:rStyle w:val="SegmentID"/>
              </w:rPr>
              <w:t>58</w:t>
            </w:r>
            <w:r>
              <w:rPr>
                <w:rStyle w:val="TransUnitID"/>
              </w:rPr>
              <w:t>aae34316-892c-4e9e-a544-23859566c918</w:t>
            </w:r>
          </w:p>
        </w:tc>
        <w:tc>
          <w:tcPr>
            <w:tcW w:w="0" w:type="auto"/>
            <w:shd w:val="clear" w:color="auto" w:fill="FFFFFF"/>
          </w:tcPr>
          <w:p w:rsidR="001D1FF3" w:rsidRDefault="003A3940">
            <w:r>
              <w:t>Translated (0%)</w:t>
            </w:r>
          </w:p>
        </w:tc>
        <w:tc>
          <w:tcPr>
            <w:tcW w:w="0" w:type="auto"/>
            <w:shd w:val="clear" w:color="auto" w:fill="FFFFFF"/>
          </w:tcPr>
          <w:p w:rsidR="001D1FF3" w:rsidRDefault="003A3940">
            <w:r>
              <w:t>Blood samples for digoxin analyses should be collected a</w:t>
            </w:r>
            <w:r>
              <w:t>t trough levels which is just prior to the next drug dose or at least 12 hours, and preferably 24 hours after the previous digoxin dose.</w:t>
            </w:r>
          </w:p>
        </w:tc>
        <w:tc>
          <w:tcPr>
            <w:tcW w:w="0" w:type="auto"/>
            <w:shd w:val="clear" w:color="auto" w:fill="FFFFFF"/>
          </w:tcPr>
          <w:p w:rsidR="001D1FF3" w:rsidRDefault="003A3940">
            <w:pPr>
              <w:rPr>
                <w:lang w:val="lt-LT"/>
              </w:rPr>
            </w:pPr>
            <w:r>
              <w:rPr>
                <w:lang w:val="lt-LT"/>
              </w:rPr>
              <w:t>Digoksino tyrimams skirti kraujo mėginiai turėtų būti surenkami iškart prieš kitą vaisto dozės suvartojimą (angl. trough) arba mažiausiai 12, o geriausia praėjus 24 valandoms po paskutinės digoksino dozės suvartojimo.</w:t>
            </w:r>
          </w:p>
        </w:tc>
      </w:tr>
      <w:tr w:rsidR="001D1FF3">
        <w:tc>
          <w:tcPr>
            <w:tcW w:w="0" w:type="auto"/>
            <w:shd w:val="clear" w:color="auto" w:fill="FFFFFF"/>
          </w:tcPr>
          <w:p w:rsidR="001D1FF3" w:rsidRDefault="003A3940">
            <w:r>
              <w:rPr>
                <w:rStyle w:val="SegmentID"/>
              </w:rPr>
              <w:t>59</w:t>
            </w:r>
            <w:r>
              <w:rPr>
                <w:rStyle w:val="TransUnitID"/>
              </w:rPr>
              <w:t>aae34316-892c-4e9e-a544-23859566c91</w:t>
            </w:r>
            <w:r>
              <w:rPr>
                <w:rStyle w:val="TransUnitID"/>
              </w:rPr>
              <w:t>8</w:t>
            </w:r>
          </w:p>
        </w:tc>
        <w:tc>
          <w:tcPr>
            <w:tcW w:w="0" w:type="auto"/>
            <w:shd w:val="clear" w:color="auto" w:fill="FFFFFF"/>
          </w:tcPr>
          <w:p w:rsidR="001D1FF3" w:rsidRDefault="003A3940">
            <w:r>
              <w:t>Translated (0%)</w:t>
            </w:r>
          </w:p>
        </w:tc>
        <w:tc>
          <w:tcPr>
            <w:tcW w:w="0" w:type="auto"/>
            <w:shd w:val="clear" w:color="auto" w:fill="FFFFFF"/>
          </w:tcPr>
          <w:p w:rsidR="001D1FF3" w:rsidRDefault="003A3940">
            <w:r>
              <w:t>Considering a blood elimination half-life of 1.5 days for digoxin, steady state blood concentrations require approximately 1 week after initiation of therapy – or longer in case of abnormal kidney function.</w:t>
            </w:r>
          </w:p>
        </w:tc>
        <w:tc>
          <w:tcPr>
            <w:tcW w:w="0" w:type="auto"/>
            <w:shd w:val="clear" w:color="auto" w:fill="FFFFFF"/>
          </w:tcPr>
          <w:p w:rsidR="001D1FF3" w:rsidRDefault="003A3940" w:rsidP="00AA1C7D">
            <w:pPr>
              <w:rPr>
                <w:lang w:val="lt-LT"/>
              </w:rPr>
            </w:pPr>
            <w:r>
              <w:rPr>
                <w:lang w:val="lt-LT"/>
              </w:rPr>
              <w:t xml:space="preserve">Atsižvelgiant į tai, kad digoksino eliminavimo iš kraujotakos pusperiodis yra 1.5 dienos, stabili koncentracija kraujyje pasiekiama apytiksliai per 1 savaitę nuo gydymo pradžios - arba </w:t>
            </w:r>
            <w:del w:id="2" w:author="Krasuckis, Ignas {DEEB~Vilnius-Jasinskio}" w:date="2015-09-28T10:06:00Z">
              <w:r w:rsidDel="00AA1C7D">
                <w:rPr>
                  <w:lang w:val="lt-LT"/>
                </w:rPr>
                <w:delText>ilgiau</w:delText>
              </w:r>
            </w:del>
            <w:ins w:id="3" w:author="Krasuckis, Ignas {DEEB~Vilnius-Jasinskio}" w:date="2015-09-28T10:06:00Z">
              <w:r w:rsidR="00AA1C7D">
                <w:rPr>
                  <w:lang w:val="lt-LT"/>
                </w:rPr>
                <w:t>vėliau</w:t>
              </w:r>
            </w:ins>
            <w:r>
              <w:rPr>
                <w:lang w:val="lt-LT"/>
              </w:rPr>
              <w:t>, esant inkstų funkcijos sutrikimams.</w:t>
            </w:r>
          </w:p>
        </w:tc>
      </w:tr>
      <w:tr w:rsidR="001D1FF3">
        <w:tc>
          <w:tcPr>
            <w:tcW w:w="0" w:type="auto"/>
            <w:shd w:val="clear" w:color="auto" w:fill="FFFFFF"/>
          </w:tcPr>
          <w:p w:rsidR="001D1FF3" w:rsidRDefault="003A3940">
            <w:r>
              <w:rPr>
                <w:rStyle w:val="SegmentID"/>
              </w:rPr>
              <w:lastRenderedPageBreak/>
              <w:t>60</w:t>
            </w:r>
            <w:r>
              <w:rPr>
                <w:rStyle w:val="TransUnitID"/>
              </w:rPr>
              <w:t>ba23976e-7d45-40e5-a93a-</w:t>
            </w:r>
            <w:r>
              <w:rPr>
                <w:rStyle w:val="TransUnitID"/>
              </w:rPr>
              <w:t>2b034d0161d5</w:t>
            </w:r>
          </w:p>
        </w:tc>
        <w:tc>
          <w:tcPr>
            <w:tcW w:w="0" w:type="auto"/>
            <w:shd w:val="clear" w:color="auto" w:fill="FFFFFF"/>
          </w:tcPr>
          <w:p w:rsidR="001D1FF3" w:rsidRDefault="003A3940">
            <w:r>
              <w:t>Translated (0%)</w:t>
            </w:r>
          </w:p>
        </w:tc>
        <w:tc>
          <w:tcPr>
            <w:tcW w:w="0" w:type="auto"/>
            <w:shd w:val="clear" w:color="auto" w:fill="FFFFFF"/>
          </w:tcPr>
          <w:p w:rsidR="001D1FF3" w:rsidRDefault="003A3940">
            <w:r>
              <w:t>Li-heparin, K</w:t>
            </w:r>
            <w:r>
              <w:rPr>
                <w:rStyle w:val="Tag"/>
              </w:rPr>
              <w:t>&lt;397&gt;</w:t>
            </w:r>
            <w:r>
              <w:t>2</w:t>
            </w:r>
            <w:r>
              <w:rPr>
                <w:rStyle w:val="Tag"/>
              </w:rPr>
              <w:t>&lt;/397&gt;&lt;398/&gt;</w:t>
            </w:r>
            <w:r>
              <w:t>EDTA and K</w:t>
            </w:r>
            <w:r>
              <w:rPr>
                <w:rStyle w:val="Tag"/>
              </w:rPr>
              <w:t>&lt;399&gt;</w:t>
            </w:r>
            <w:r>
              <w:t>3</w:t>
            </w:r>
            <w:r>
              <w:rPr>
                <w:rStyle w:val="Tag"/>
              </w:rPr>
              <w:t>&lt;/399&gt;&lt;400/&gt;</w:t>
            </w:r>
            <w:r>
              <w:t>EDTA plasma.</w:t>
            </w:r>
          </w:p>
        </w:tc>
        <w:tc>
          <w:tcPr>
            <w:tcW w:w="0" w:type="auto"/>
            <w:shd w:val="clear" w:color="auto" w:fill="FFFFFF"/>
          </w:tcPr>
          <w:p w:rsidR="001D1FF3" w:rsidRDefault="003A3940">
            <w:pPr>
              <w:rPr>
                <w:lang w:val="lt-LT"/>
              </w:rPr>
            </w:pPr>
            <w:r>
              <w:rPr>
                <w:lang w:val="lt-LT"/>
              </w:rPr>
              <w:t>Li-heparino, K</w:t>
            </w:r>
            <w:r>
              <w:rPr>
                <w:rStyle w:val="Tag"/>
                <w:lang w:val="lt-LT"/>
              </w:rPr>
              <w:t>&lt;397&gt;</w:t>
            </w:r>
            <w:r>
              <w:rPr>
                <w:lang w:val="lt-LT"/>
              </w:rPr>
              <w:t>2</w:t>
            </w:r>
            <w:r>
              <w:rPr>
                <w:rStyle w:val="Tag"/>
                <w:lang w:val="lt-LT"/>
              </w:rPr>
              <w:t>&lt;/397&gt;&lt;398/&gt;</w:t>
            </w:r>
            <w:r>
              <w:rPr>
                <w:lang w:val="lt-LT"/>
              </w:rPr>
              <w:t>EDTA ir K</w:t>
            </w:r>
            <w:r>
              <w:rPr>
                <w:rStyle w:val="Tag"/>
                <w:lang w:val="lt-LT"/>
              </w:rPr>
              <w:t>&lt;399&gt;</w:t>
            </w:r>
            <w:r>
              <w:rPr>
                <w:lang w:val="lt-LT"/>
              </w:rPr>
              <w:t>3</w:t>
            </w:r>
            <w:r>
              <w:rPr>
                <w:rStyle w:val="Tag"/>
                <w:lang w:val="lt-LT"/>
              </w:rPr>
              <w:t>&lt;/399&gt;&lt;400/&gt;</w:t>
            </w:r>
            <w:r>
              <w:rPr>
                <w:lang w:val="lt-LT"/>
              </w:rPr>
              <w:t>EDTA plazma.</w:t>
            </w:r>
          </w:p>
        </w:tc>
      </w:tr>
      <w:tr w:rsidR="001D1FF3">
        <w:tc>
          <w:tcPr>
            <w:tcW w:w="0" w:type="auto"/>
            <w:shd w:val="clear" w:color="auto" w:fill="98FB98"/>
          </w:tcPr>
          <w:p w:rsidR="001D1FF3" w:rsidRDefault="003A3940">
            <w:r>
              <w:rPr>
                <w:rStyle w:val="SegmentID"/>
              </w:rPr>
              <w:t>61</w:t>
            </w:r>
            <w:r>
              <w:rPr>
                <w:rStyle w:val="TransUnitID"/>
              </w:rPr>
              <w:t>ba23976e-7d45-40e5-a93a-2b034d0161d5</w:t>
            </w:r>
          </w:p>
        </w:tc>
        <w:tc>
          <w:tcPr>
            <w:tcW w:w="0" w:type="auto"/>
            <w:shd w:val="clear" w:color="auto" w:fill="98FB98"/>
          </w:tcPr>
          <w:p w:rsidR="001D1FF3" w:rsidRDefault="003A3940">
            <w:r>
              <w:t>Translated (100%)</w:t>
            </w:r>
          </w:p>
        </w:tc>
        <w:tc>
          <w:tcPr>
            <w:tcW w:w="0" w:type="auto"/>
            <w:shd w:val="clear" w:color="auto" w:fill="98FB98"/>
          </w:tcPr>
          <w:p w:rsidR="001D1FF3" w:rsidRDefault="003A3940">
            <w:r>
              <w:t>Li</w:t>
            </w:r>
            <w:r>
              <w:rPr>
                <w:rStyle w:val="Tag"/>
              </w:rPr>
              <w:t>&lt;401/&gt;</w:t>
            </w:r>
            <w:r>
              <w:t>heparin plasma tu</w:t>
            </w:r>
            <w:r>
              <w:t>bes containing separating gel can be used.</w:t>
            </w:r>
          </w:p>
        </w:tc>
        <w:tc>
          <w:tcPr>
            <w:tcW w:w="0" w:type="auto"/>
            <w:shd w:val="clear" w:color="auto" w:fill="98FB98"/>
          </w:tcPr>
          <w:p w:rsidR="001D1FF3" w:rsidRDefault="003A3940">
            <w:pPr>
              <w:rPr>
                <w:lang w:val="lt-LT"/>
              </w:rPr>
            </w:pPr>
            <w:r>
              <w:rPr>
                <w:lang w:val="lt-LT"/>
              </w:rPr>
              <w:t>Gali būti naudojami Li</w:t>
            </w:r>
            <w:r>
              <w:rPr>
                <w:rStyle w:val="Tag"/>
                <w:lang w:val="lt-LT"/>
              </w:rPr>
              <w:t>&lt;401/&gt;</w:t>
            </w:r>
            <w:r>
              <w:rPr>
                <w:lang w:val="lt-LT"/>
              </w:rPr>
              <w:t>heparino mėgintuvėliai su skiriančiuoju geliu.</w:t>
            </w:r>
          </w:p>
        </w:tc>
      </w:tr>
      <w:tr w:rsidR="001D1FF3">
        <w:tc>
          <w:tcPr>
            <w:tcW w:w="0" w:type="auto"/>
            <w:shd w:val="clear" w:color="auto" w:fill="D3D3D3"/>
          </w:tcPr>
          <w:p w:rsidR="001D1FF3" w:rsidRDefault="003A3940">
            <w:r>
              <w:rPr>
                <w:rStyle w:val="SegmentID"/>
              </w:rPr>
              <w:t>62</w:t>
            </w:r>
            <w:r>
              <w:rPr>
                <w:rStyle w:val="TransUnitID"/>
              </w:rPr>
              <w:t>2ac1efb2-9d46-4073-b23b-17e9827a7961</w:t>
            </w:r>
          </w:p>
        </w:tc>
        <w:tc>
          <w:tcPr>
            <w:tcW w:w="0" w:type="auto"/>
            <w:shd w:val="clear" w:color="auto" w:fill="D3D3D3"/>
          </w:tcPr>
          <w:p w:rsidR="001D1FF3" w:rsidRDefault="003A3940">
            <w:r>
              <w:t>Translated (CM)</w:t>
            </w:r>
          </w:p>
        </w:tc>
        <w:tc>
          <w:tcPr>
            <w:tcW w:w="0" w:type="auto"/>
            <w:shd w:val="clear" w:color="auto" w:fill="D3D3D3"/>
          </w:tcPr>
          <w:p w:rsidR="001D1FF3" w:rsidRDefault="003A3940">
            <w:r>
              <w:t>Criterion:</w:t>
            </w:r>
          </w:p>
        </w:tc>
        <w:tc>
          <w:tcPr>
            <w:tcW w:w="0" w:type="auto"/>
            <w:shd w:val="clear" w:color="auto" w:fill="D3D3D3"/>
          </w:tcPr>
          <w:p w:rsidR="001D1FF3" w:rsidRDefault="003A3940">
            <w:pPr>
              <w:rPr>
                <w:lang w:val="lt-LT"/>
              </w:rPr>
            </w:pPr>
            <w:r>
              <w:rPr>
                <w:lang w:val="lt-LT"/>
              </w:rPr>
              <w:t>Kriterijus:</w:t>
            </w:r>
          </w:p>
        </w:tc>
      </w:tr>
      <w:tr w:rsidR="001D1FF3">
        <w:tc>
          <w:tcPr>
            <w:tcW w:w="0" w:type="auto"/>
            <w:shd w:val="clear" w:color="auto" w:fill="F5DEB3"/>
          </w:tcPr>
          <w:p w:rsidR="001D1FF3" w:rsidRDefault="003A3940">
            <w:r>
              <w:rPr>
                <w:rStyle w:val="SegmentID"/>
              </w:rPr>
              <w:t>63</w:t>
            </w:r>
            <w:r>
              <w:rPr>
                <w:rStyle w:val="TransUnitID"/>
              </w:rPr>
              <w:t>2ac1efb2-9d46-4073-b23b-17e9827a7961</w:t>
            </w:r>
          </w:p>
        </w:tc>
        <w:tc>
          <w:tcPr>
            <w:tcW w:w="0" w:type="auto"/>
            <w:shd w:val="clear" w:color="auto" w:fill="F5DEB3"/>
          </w:tcPr>
          <w:p w:rsidR="001D1FF3" w:rsidRDefault="003A3940">
            <w:r>
              <w:t>Translated (90%)</w:t>
            </w:r>
          </w:p>
        </w:tc>
        <w:tc>
          <w:tcPr>
            <w:tcW w:w="0" w:type="auto"/>
            <w:shd w:val="clear" w:color="auto" w:fill="F5DEB3"/>
          </w:tcPr>
          <w:p w:rsidR="001D1FF3" w:rsidRDefault="003A3940">
            <w:r>
              <w:t>Slope 0.9</w:t>
            </w:r>
            <w:r>
              <w:rPr>
                <w:rStyle w:val="Tag"/>
              </w:rPr>
              <w:t>&lt;404/&gt;</w:t>
            </w:r>
            <w:r>
              <w:t>1.1 + intercept within &lt; ± 1x Limit of Blank + coefficient of correlation ≥ 0.95.</w:t>
            </w:r>
          </w:p>
        </w:tc>
        <w:tc>
          <w:tcPr>
            <w:tcW w:w="0" w:type="auto"/>
            <w:shd w:val="clear" w:color="auto" w:fill="F5DEB3"/>
          </w:tcPr>
          <w:p w:rsidR="001D1FF3" w:rsidRDefault="003A3940">
            <w:pPr>
              <w:rPr>
                <w:lang w:val="lt-LT"/>
              </w:rPr>
            </w:pPr>
            <w:r>
              <w:rPr>
                <w:lang w:val="lt-LT"/>
              </w:rPr>
              <w:t>Nuokrypis 0.9</w:t>
            </w:r>
            <w:r>
              <w:rPr>
                <w:rStyle w:val="Tag"/>
                <w:lang w:val="lt-LT"/>
              </w:rPr>
              <w:t>&lt;404/&gt;</w:t>
            </w:r>
            <w:r>
              <w:rPr>
                <w:lang w:val="lt-LT"/>
              </w:rPr>
              <w:t>1.1 + sankirtos taškas &lt; ± 1x tuščioji riba + koreliacijos koeficientas ≥ 0.95.</w:t>
            </w:r>
          </w:p>
        </w:tc>
      </w:tr>
      <w:tr w:rsidR="001D1FF3">
        <w:tc>
          <w:tcPr>
            <w:tcW w:w="0" w:type="auto"/>
            <w:shd w:val="clear" w:color="auto" w:fill="F5DEB3"/>
          </w:tcPr>
          <w:p w:rsidR="001D1FF3" w:rsidRDefault="003A3940">
            <w:r>
              <w:rPr>
                <w:rStyle w:val="SegmentID"/>
              </w:rPr>
              <w:t>64</w:t>
            </w:r>
            <w:r>
              <w:rPr>
                <w:rStyle w:val="TransUnitID"/>
              </w:rPr>
              <w:t>8b30ed55-f2cb-41af-a058-dbc4d85fb367</w:t>
            </w:r>
          </w:p>
        </w:tc>
        <w:tc>
          <w:tcPr>
            <w:tcW w:w="0" w:type="auto"/>
            <w:shd w:val="clear" w:color="auto" w:fill="F5DEB3"/>
          </w:tcPr>
          <w:p w:rsidR="001D1FF3" w:rsidRDefault="003A3940">
            <w:r>
              <w:t>Translated (99%)</w:t>
            </w:r>
          </w:p>
        </w:tc>
        <w:tc>
          <w:tcPr>
            <w:tcW w:w="0" w:type="auto"/>
            <w:shd w:val="clear" w:color="auto" w:fill="F5DEB3"/>
          </w:tcPr>
          <w:p w:rsidR="001D1FF3" w:rsidRDefault="003A3940">
            <w:r>
              <w:t>Stable for 7 days at 15</w:t>
            </w:r>
            <w:r>
              <w:rPr>
                <w:rStyle w:val="Tag"/>
              </w:rPr>
              <w:t>&lt;407/&gt;</w:t>
            </w:r>
            <w:r>
              <w:t>25 °C, 14 days at 2</w:t>
            </w:r>
            <w:r>
              <w:rPr>
                <w:rStyle w:val="Tag"/>
              </w:rPr>
              <w:t>&lt;408/&gt;</w:t>
            </w:r>
            <w:r>
              <w:t xml:space="preserve">8 °C, 6 months at </w:t>
            </w:r>
            <w:r>
              <w:rPr>
                <w:rStyle w:val="Tag"/>
              </w:rPr>
              <w:t>&lt;409/&gt;</w:t>
            </w:r>
            <w:r>
              <w:t>20 °C. Freeze only once.</w:t>
            </w:r>
          </w:p>
        </w:tc>
        <w:tc>
          <w:tcPr>
            <w:tcW w:w="0" w:type="auto"/>
            <w:shd w:val="clear" w:color="auto" w:fill="F5DEB3"/>
          </w:tcPr>
          <w:p w:rsidR="001D1FF3" w:rsidRDefault="003A3940">
            <w:pPr>
              <w:rPr>
                <w:lang w:val="lt-LT"/>
              </w:rPr>
            </w:pPr>
            <w:r>
              <w:rPr>
                <w:lang w:val="lt-LT"/>
              </w:rPr>
              <w:t>Stabilus 7 dienas 15</w:t>
            </w:r>
            <w:r>
              <w:rPr>
                <w:rStyle w:val="Tag"/>
                <w:lang w:val="lt-LT"/>
              </w:rPr>
              <w:t>&lt;407/&gt;</w:t>
            </w:r>
            <w:r>
              <w:rPr>
                <w:lang w:val="lt-LT"/>
              </w:rPr>
              <w:t>25 °C temperatūroje, 14 dienų 2</w:t>
            </w:r>
            <w:r>
              <w:rPr>
                <w:rStyle w:val="Tag"/>
                <w:lang w:val="lt-LT"/>
              </w:rPr>
              <w:t>&lt;408/&gt;</w:t>
            </w:r>
            <w:r>
              <w:rPr>
                <w:lang w:val="lt-LT"/>
              </w:rPr>
              <w:t xml:space="preserve">8 °C temperatūroje, 6 mėnesius </w:t>
            </w:r>
            <w:r>
              <w:rPr>
                <w:rStyle w:val="Tag"/>
                <w:lang w:val="lt-LT"/>
              </w:rPr>
              <w:t>&lt;409/&gt;</w:t>
            </w:r>
            <w:r>
              <w:rPr>
                <w:lang w:val="lt-LT"/>
              </w:rPr>
              <w:t>20 °C temperatūroje. Galima užšaldyti tik vieną kartą</w:t>
            </w:r>
            <w:r>
              <w:rPr>
                <w:lang w:val="lt-LT"/>
              </w:rPr>
              <w:t>.</w:t>
            </w:r>
          </w:p>
        </w:tc>
      </w:tr>
      <w:tr w:rsidR="001D1FF3">
        <w:tc>
          <w:tcPr>
            <w:tcW w:w="0" w:type="auto"/>
            <w:shd w:val="clear" w:color="auto" w:fill="F5DEB3"/>
          </w:tcPr>
          <w:p w:rsidR="001D1FF3" w:rsidRDefault="003A3940">
            <w:r>
              <w:rPr>
                <w:rStyle w:val="SegmentID"/>
              </w:rPr>
              <w:t>65</w:t>
            </w:r>
            <w:r>
              <w:rPr>
                <w:rStyle w:val="TransUnitID"/>
              </w:rPr>
              <w:t>6e6bde1f-06f7-49a8-956f-7fd73c474132</w:t>
            </w:r>
          </w:p>
        </w:tc>
        <w:tc>
          <w:tcPr>
            <w:tcW w:w="0" w:type="auto"/>
            <w:shd w:val="clear" w:color="auto" w:fill="F5DEB3"/>
          </w:tcPr>
          <w:p w:rsidR="001D1FF3" w:rsidRDefault="003A3940">
            <w:r>
              <w:t>Translated (73%)</w:t>
            </w:r>
          </w:p>
        </w:tc>
        <w:tc>
          <w:tcPr>
            <w:tcW w:w="0" w:type="auto"/>
            <w:shd w:val="clear" w:color="auto" w:fill="F5DEB3"/>
          </w:tcPr>
          <w:p w:rsidR="001D1FF3" w:rsidRDefault="003A3940">
            <w:r>
              <w:t>Heat-inactivated serum can be used.</w:t>
            </w:r>
          </w:p>
        </w:tc>
        <w:tc>
          <w:tcPr>
            <w:tcW w:w="0" w:type="auto"/>
            <w:shd w:val="clear" w:color="auto" w:fill="F5DEB3"/>
          </w:tcPr>
          <w:p w:rsidR="001D1FF3" w:rsidRDefault="003A3940">
            <w:pPr>
              <w:rPr>
                <w:lang w:val="lt-LT"/>
              </w:rPr>
            </w:pPr>
            <w:r>
              <w:rPr>
                <w:lang w:val="lt-LT"/>
              </w:rPr>
              <w:t>Gali būti naudojamas karščiu inaktyvintas serumas.</w:t>
            </w:r>
          </w:p>
        </w:tc>
      </w:tr>
      <w:tr w:rsidR="001D1FF3">
        <w:tc>
          <w:tcPr>
            <w:tcW w:w="0" w:type="auto"/>
            <w:shd w:val="clear" w:color="auto" w:fill="98FB98"/>
          </w:tcPr>
          <w:p w:rsidR="001D1FF3" w:rsidRDefault="003A3940">
            <w:r>
              <w:rPr>
                <w:rStyle w:val="SegmentID"/>
              </w:rPr>
              <w:t>66</w:t>
            </w:r>
            <w:r>
              <w:rPr>
                <w:rStyle w:val="TransUnitID"/>
              </w:rPr>
              <w:t>1db8da5d-c766-440d-9f77-4d89234648ff</w:t>
            </w:r>
          </w:p>
        </w:tc>
        <w:tc>
          <w:tcPr>
            <w:tcW w:w="0" w:type="auto"/>
            <w:shd w:val="clear" w:color="auto" w:fill="98FB98"/>
          </w:tcPr>
          <w:p w:rsidR="001D1FF3" w:rsidRDefault="003A3940">
            <w:r>
              <w:t>Translated (100%)</w:t>
            </w:r>
          </w:p>
        </w:tc>
        <w:tc>
          <w:tcPr>
            <w:tcW w:w="0" w:type="auto"/>
            <w:shd w:val="clear" w:color="auto" w:fill="98FB98"/>
          </w:tcPr>
          <w:p w:rsidR="001D1FF3" w:rsidRDefault="003A3940">
            <w:r>
              <w:t>Materials provided</w:t>
            </w:r>
          </w:p>
        </w:tc>
        <w:tc>
          <w:tcPr>
            <w:tcW w:w="0" w:type="auto"/>
            <w:shd w:val="clear" w:color="auto" w:fill="98FB98"/>
          </w:tcPr>
          <w:p w:rsidR="001D1FF3" w:rsidRDefault="003A3940">
            <w:pPr>
              <w:rPr>
                <w:lang w:val="lt-LT"/>
              </w:rPr>
            </w:pPr>
            <w:r>
              <w:rPr>
                <w:lang w:val="lt-LT"/>
              </w:rPr>
              <w:t>Pateiktos medžiagos</w:t>
            </w:r>
          </w:p>
        </w:tc>
      </w:tr>
      <w:tr w:rsidR="001D1FF3">
        <w:tc>
          <w:tcPr>
            <w:tcW w:w="0" w:type="auto"/>
            <w:shd w:val="clear" w:color="auto" w:fill="D3D3D3"/>
          </w:tcPr>
          <w:p w:rsidR="001D1FF3" w:rsidRDefault="003A3940">
            <w:r>
              <w:rPr>
                <w:rStyle w:val="SegmentID"/>
              </w:rPr>
              <w:t>67</w:t>
            </w:r>
            <w:r>
              <w:rPr>
                <w:rStyle w:val="TransUnitID"/>
              </w:rPr>
              <w:t>1d5248fa-0c6b-4b28-b45a-9d353cbe8ade</w:t>
            </w:r>
          </w:p>
        </w:tc>
        <w:tc>
          <w:tcPr>
            <w:tcW w:w="0" w:type="auto"/>
            <w:shd w:val="clear" w:color="auto" w:fill="D3D3D3"/>
          </w:tcPr>
          <w:p w:rsidR="001D1FF3" w:rsidRDefault="003A3940">
            <w:r>
              <w:t>Translated (CM)</w:t>
            </w:r>
          </w:p>
        </w:tc>
        <w:tc>
          <w:tcPr>
            <w:tcW w:w="0" w:type="auto"/>
            <w:shd w:val="clear" w:color="auto" w:fill="D3D3D3"/>
          </w:tcPr>
          <w:p w:rsidR="001D1FF3" w:rsidRDefault="003A3940">
            <w:r>
              <w:t>Materials required (but not provided)</w:t>
            </w:r>
          </w:p>
        </w:tc>
        <w:tc>
          <w:tcPr>
            <w:tcW w:w="0" w:type="auto"/>
            <w:shd w:val="clear" w:color="auto" w:fill="D3D3D3"/>
          </w:tcPr>
          <w:p w:rsidR="001D1FF3" w:rsidRDefault="003A3940">
            <w:pPr>
              <w:rPr>
                <w:lang w:val="lt-LT"/>
              </w:rPr>
            </w:pPr>
            <w:r>
              <w:rPr>
                <w:lang w:val="lt-LT"/>
              </w:rPr>
              <w:t>Reikalingos (bet nepateikiamos) medžiagos</w:t>
            </w:r>
          </w:p>
        </w:tc>
      </w:tr>
      <w:tr w:rsidR="001D1FF3">
        <w:tc>
          <w:tcPr>
            <w:tcW w:w="0" w:type="auto"/>
            <w:shd w:val="clear" w:color="auto" w:fill="FFFFFF"/>
          </w:tcPr>
          <w:p w:rsidR="001D1FF3" w:rsidRDefault="003A3940">
            <w:r>
              <w:rPr>
                <w:rStyle w:val="SegmentID"/>
              </w:rPr>
              <w:t>68</w:t>
            </w:r>
            <w:r>
              <w:rPr>
                <w:rStyle w:val="TransUnitID"/>
              </w:rPr>
              <w:t>6c79783b-59a3-4671-9071-c11bfbe66562</w:t>
            </w:r>
          </w:p>
        </w:tc>
        <w:tc>
          <w:tcPr>
            <w:tcW w:w="0" w:type="auto"/>
            <w:shd w:val="clear" w:color="auto" w:fill="FFFFFF"/>
          </w:tcPr>
          <w:p w:rsidR="001D1FF3" w:rsidRDefault="003A3940">
            <w:r>
              <w:t>Translated (0%)</w:t>
            </w:r>
          </w:p>
        </w:tc>
        <w:tc>
          <w:tcPr>
            <w:tcW w:w="0" w:type="auto"/>
            <w:shd w:val="clear" w:color="auto" w:fill="FFFFFF"/>
          </w:tcPr>
          <w:p w:rsidR="001D1FF3" w:rsidRDefault="003A3940">
            <w:r>
              <w:rPr>
                <w:rStyle w:val="Tag"/>
              </w:rPr>
              <w:t>&lt;473/&gt;</w:t>
            </w:r>
            <w:r>
              <w:t xml:space="preserve"> 11820907322, Digoxin </w:t>
            </w:r>
            <w:proofErr w:type="spellStart"/>
            <w:r>
              <w:t>CalSet</w:t>
            </w:r>
            <w:proofErr w:type="spellEnd"/>
            <w:r>
              <w:t>, 4 x 1.5 mL</w:t>
            </w:r>
          </w:p>
        </w:tc>
        <w:tc>
          <w:tcPr>
            <w:tcW w:w="0" w:type="auto"/>
            <w:shd w:val="clear" w:color="auto" w:fill="FFFFFF"/>
          </w:tcPr>
          <w:p w:rsidR="001D1FF3" w:rsidRDefault="003A3940">
            <w:pPr>
              <w:rPr>
                <w:lang w:val="lt-LT"/>
              </w:rPr>
            </w:pPr>
            <w:r>
              <w:rPr>
                <w:rStyle w:val="Tag"/>
                <w:lang w:val="lt-LT"/>
              </w:rPr>
              <w:t>&lt;473/&gt;</w:t>
            </w:r>
            <w:r>
              <w:rPr>
                <w:lang w:val="lt-LT"/>
              </w:rPr>
              <w:t xml:space="preserve"> 11820907322, </w:t>
            </w:r>
            <w:r>
              <w:rPr>
                <w:lang w:val="lt-LT"/>
              </w:rPr>
              <w:t>Digoxin CalSet, 4 x 1.5 mL</w:t>
            </w:r>
          </w:p>
        </w:tc>
      </w:tr>
      <w:tr w:rsidR="001D1FF3">
        <w:tc>
          <w:tcPr>
            <w:tcW w:w="0" w:type="auto"/>
            <w:shd w:val="clear" w:color="auto" w:fill="98FB98"/>
          </w:tcPr>
          <w:p w:rsidR="001D1FF3" w:rsidRDefault="003A3940">
            <w:r>
              <w:rPr>
                <w:rStyle w:val="SegmentID"/>
              </w:rPr>
              <w:t>69</w:t>
            </w:r>
            <w:r>
              <w:rPr>
                <w:rStyle w:val="TransUnitID"/>
              </w:rPr>
              <w:t>a13513ec-29e4-4eba-a8ab-600d55bbee16</w:t>
            </w:r>
          </w:p>
        </w:tc>
        <w:tc>
          <w:tcPr>
            <w:tcW w:w="0" w:type="auto"/>
            <w:shd w:val="clear" w:color="auto" w:fill="98FB98"/>
          </w:tcPr>
          <w:p w:rsidR="001D1FF3" w:rsidRDefault="003A3940">
            <w:r>
              <w:t>Translated (100%)</w:t>
            </w:r>
          </w:p>
        </w:tc>
        <w:tc>
          <w:tcPr>
            <w:tcW w:w="0" w:type="auto"/>
            <w:shd w:val="clear" w:color="auto" w:fill="98FB98"/>
          </w:tcPr>
          <w:p w:rsidR="001D1FF3" w:rsidRDefault="003A3940">
            <w:r>
              <w:rPr>
                <w:rStyle w:val="Tag"/>
              </w:rPr>
              <w:t>&lt;478/&gt;</w:t>
            </w:r>
            <w:r>
              <w:t xml:space="preserve"> 04917049190, </w:t>
            </w:r>
            <w:proofErr w:type="spellStart"/>
            <w:r>
              <w:t>PreciControl</w:t>
            </w:r>
            <w:proofErr w:type="spellEnd"/>
            <w:r>
              <w:t xml:space="preserve"> Cardiac II, for 2 x 2 mL each of </w:t>
            </w:r>
            <w:proofErr w:type="spellStart"/>
            <w:r>
              <w:t>PreciControl</w:t>
            </w:r>
            <w:proofErr w:type="spellEnd"/>
            <w:r>
              <w:t xml:space="preserve"> Cardiac II 1 and 2</w:t>
            </w:r>
          </w:p>
        </w:tc>
        <w:tc>
          <w:tcPr>
            <w:tcW w:w="0" w:type="auto"/>
            <w:shd w:val="clear" w:color="auto" w:fill="98FB98"/>
          </w:tcPr>
          <w:p w:rsidR="001D1FF3" w:rsidRDefault="003A3940">
            <w:pPr>
              <w:rPr>
                <w:lang w:val="lt-LT"/>
              </w:rPr>
            </w:pPr>
            <w:r>
              <w:rPr>
                <w:rStyle w:val="Tag"/>
                <w:lang w:val="lt-LT"/>
              </w:rPr>
              <w:t>&lt;478/&gt;</w:t>
            </w:r>
            <w:r>
              <w:rPr>
                <w:lang w:val="lt-LT"/>
              </w:rPr>
              <w:t xml:space="preserve"> 04917049190, PreciControl Cardiac II, skirtas 2 x 2 mL kiekvienam </w:t>
            </w:r>
            <w:r>
              <w:rPr>
                <w:lang w:val="lt-LT"/>
              </w:rPr>
              <w:t>iš PreciControl Cardiac II 1 ir 2</w:t>
            </w:r>
          </w:p>
        </w:tc>
      </w:tr>
      <w:tr w:rsidR="001D1FF3">
        <w:tc>
          <w:tcPr>
            <w:tcW w:w="0" w:type="auto"/>
            <w:shd w:val="clear" w:color="auto" w:fill="98FB98"/>
          </w:tcPr>
          <w:p w:rsidR="001D1FF3" w:rsidRDefault="003A3940">
            <w:r>
              <w:rPr>
                <w:rStyle w:val="SegmentID"/>
              </w:rPr>
              <w:t>70</w:t>
            </w:r>
            <w:r>
              <w:rPr>
                <w:rStyle w:val="TransUnitID"/>
              </w:rPr>
              <w:t>e19d56a6-badb-4d37-9f4d-61a6beead91a</w:t>
            </w:r>
          </w:p>
        </w:tc>
        <w:tc>
          <w:tcPr>
            <w:tcW w:w="0" w:type="auto"/>
            <w:shd w:val="clear" w:color="auto" w:fill="98FB98"/>
          </w:tcPr>
          <w:p w:rsidR="001D1FF3" w:rsidRDefault="003A3940">
            <w:r>
              <w:t>Translated (100%)</w:t>
            </w:r>
          </w:p>
        </w:tc>
        <w:tc>
          <w:tcPr>
            <w:tcW w:w="0" w:type="auto"/>
            <w:shd w:val="clear" w:color="auto" w:fill="98FB98"/>
          </w:tcPr>
          <w:p w:rsidR="001D1FF3" w:rsidRDefault="003A3940">
            <w:r>
              <w:rPr>
                <w:rStyle w:val="Tag"/>
              </w:rPr>
              <w:t>&lt;483/&gt;</w:t>
            </w:r>
            <w:r>
              <w:t> 11732277122, Diluent Universal, 2 x 16 mL sample diluent or</w:t>
            </w:r>
          </w:p>
        </w:tc>
        <w:tc>
          <w:tcPr>
            <w:tcW w:w="0" w:type="auto"/>
            <w:shd w:val="clear" w:color="auto" w:fill="98FB98"/>
          </w:tcPr>
          <w:p w:rsidR="001D1FF3" w:rsidRDefault="003A3940">
            <w:pPr>
              <w:rPr>
                <w:lang w:val="lt-LT"/>
              </w:rPr>
            </w:pPr>
            <w:r>
              <w:rPr>
                <w:rStyle w:val="Tag"/>
                <w:lang w:val="lt-LT"/>
              </w:rPr>
              <w:t>&lt;483/&gt;</w:t>
            </w:r>
            <w:r>
              <w:rPr>
                <w:lang w:val="lt-LT"/>
              </w:rPr>
              <w:t> 11732277122, Diluent Universal, 2 x 16 mL mėginių skiediklis arba</w:t>
            </w:r>
          </w:p>
        </w:tc>
      </w:tr>
      <w:tr w:rsidR="001D1FF3">
        <w:tc>
          <w:tcPr>
            <w:tcW w:w="0" w:type="auto"/>
            <w:shd w:val="clear" w:color="auto" w:fill="D3D3D3"/>
          </w:tcPr>
          <w:p w:rsidR="001D1FF3" w:rsidRDefault="003A3940">
            <w:r>
              <w:rPr>
                <w:rStyle w:val="SegmentID"/>
              </w:rPr>
              <w:t>71</w:t>
            </w:r>
            <w:r>
              <w:rPr>
                <w:rStyle w:val="TransUnitID"/>
              </w:rPr>
              <w:t>3f199dc5-1cc5-492a-b17d-6ffef02ec8cc</w:t>
            </w:r>
          </w:p>
        </w:tc>
        <w:tc>
          <w:tcPr>
            <w:tcW w:w="0" w:type="auto"/>
            <w:shd w:val="clear" w:color="auto" w:fill="D3D3D3"/>
          </w:tcPr>
          <w:p w:rsidR="001D1FF3" w:rsidRDefault="003A3940">
            <w:r>
              <w:t>Translated (CM)</w:t>
            </w:r>
          </w:p>
        </w:tc>
        <w:tc>
          <w:tcPr>
            <w:tcW w:w="0" w:type="auto"/>
            <w:shd w:val="clear" w:color="auto" w:fill="D3D3D3"/>
          </w:tcPr>
          <w:p w:rsidR="001D1FF3" w:rsidRDefault="003A3940">
            <w:r>
              <w:rPr>
                <w:rStyle w:val="Tag"/>
              </w:rPr>
              <w:t>&lt;486/&gt;</w:t>
            </w:r>
            <w:r>
              <w:t> 03183971122, Diluent Universal, 2 x 36 mL sample diluent</w:t>
            </w:r>
          </w:p>
        </w:tc>
        <w:tc>
          <w:tcPr>
            <w:tcW w:w="0" w:type="auto"/>
            <w:shd w:val="clear" w:color="auto" w:fill="D3D3D3"/>
          </w:tcPr>
          <w:p w:rsidR="001D1FF3" w:rsidRDefault="003A3940">
            <w:pPr>
              <w:rPr>
                <w:lang w:val="lt-LT"/>
              </w:rPr>
            </w:pPr>
            <w:r>
              <w:rPr>
                <w:rStyle w:val="Tag"/>
                <w:lang w:val="lt-LT"/>
              </w:rPr>
              <w:t>&lt;486/&gt;</w:t>
            </w:r>
            <w:r>
              <w:rPr>
                <w:lang w:val="lt-LT"/>
              </w:rPr>
              <w:t> 03183971122, Diluent Universal, 2 x 36 mL mėginių skiediklis</w:t>
            </w:r>
          </w:p>
        </w:tc>
      </w:tr>
      <w:tr w:rsidR="001D1FF3">
        <w:tc>
          <w:tcPr>
            <w:tcW w:w="0" w:type="auto"/>
            <w:shd w:val="clear" w:color="auto" w:fill="D3D3D3"/>
          </w:tcPr>
          <w:p w:rsidR="001D1FF3" w:rsidRDefault="003A3940">
            <w:r>
              <w:rPr>
                <w:rStyle w:val="SegmentID"/>
              </w:rPr>
              <w:t>72</w:t>
            </w:r>
            <w:r>
              <w:rPr>
                <w:rStyle w:val="TransUnitID"/>
              </w:rPr>
              <w:t>10469ccb-102f-4dbd-ad6c-514a6fff1aea</w:t>
            </w:r>
          </w:p>
        </w:tc>
        <w:tc>
          <w:tcPr>
            <w:tcW w:w="0" w:type="auto"/>
            <w:shd w:val="clear" w:color="auto" w:fill="D3D3D3"/>
          </w:tcPr>
          <w:p w:rsidR="001D1FF3" w:rsidRDefault="003A3940">
            <w:r>
              <w:t>Translated (CM)</w:t>
            </w:r>
          </w:p>
        </w:tc>
        <w:tc>
          <w:tcPr>
            <w:tcW w:w="0" w:type="auto"/>
            <w:shd w:val="clear" w:color="auto" w:fill="D3D3D3"/>
          </w:tcPr>
          <w:p w:rsidR="001D1FF3" w:rsidRDefault="003A3940">
            <w:r>
              <w:t>Assay</w:t>
            </w:r>
          </w:p>
        </w:tc>
        <w:tc>
          <w:tcPr>
            <w:tcW w:w="0" w:type="auto"/>
            <w:shd w:val="clear" w:color="auto" w:fill="D3D3D3"/>
          </w:tcPr>
          <w:p w:rsidR="001D1FF3" w:rsidRDefault="003A3940">
            <w:pPr>
              <w:rPr>
                <w:lang w:val="lt-LT"/>
              </w:rPr>
            </w:pPr>
            <w:r>
              <w:rPr>
                <w:lang w:val="lt-LT"/>
              </w:rPr>
              <w:t>Tyrimas</w:t>
            </w:r>
          </w:p>
        </w:tc>
      </w:tr>
      <w:tr w:rsidR="001D1FF3">
        <w:tc>
          <w:tcPr>
            <w:tcW w:w="0" w:type="auto"/>
            <w:shd w:val="clear" w:color="auto" w:fill="D3D3D3"/>
          </w:tcPr>
          <w:p w:rsidR="001D1FF3" w:rsidRDefault="003A3940">
            <w:r>
              <w:rPr>
                <w:rStyle w:val="SegmentID"/>
              </w:rPr>
              <w:t>73</w:t>
            </w:r>
            <w:r>
              <w:rPr>
                <w:rStyle w:val="TransUnitID"/>
              </w:rPr>
              <w:t>b749146b-1d62-4255-a251-1d15d3599256</w:t>
            </w:r>
          </w:p>
        </w:tc>
        <w:tc>
          <w:tcPr>
            <w:tcW w:w="0" w:type="auto"/>
            <w:shd w:val="clear" w:color="auto" w:fill="D3D3D3"/>
          </w:tcPr>
          <w:p w:rsidR="001D1FF3" w:rsidRDefault="003A3940">
            <w:r>
              <w:t>Translated (CM)</w:t>
            </w:r>
          </w:p>
        </w:tc>
        <w:tc>
          <w:tcPr>
            <w:tcW w:w="0" w:type="auto"/>
            <w:shd w:val="clear" w:color="auto" w:fill="D3D3D3"/>
          </w:tcPr>
          <w:p w:rsidR="001D1FF3" w:rsidRDefault="003A3940">
            <w:r>
              <w:t>Calibration</w:t>
            </w:r>
          </w:p>
        </w:tc>
        <w:tc>
          <w:tcPr>
            <w:tcW w:w="0" w:type="auto"/>
            <w:shd w:val="clear" w:color="auto" w:fill="D3D3D3"/>
          </w:tcPr>
          <w:p w:rsidR="001D1FF3" w:rsidRDefault="003A3940">
            <w:pPr>
              <w:rPr>
                <w:lang w:val="lt-LT"/>
              </w:rPr>
            </w:pPr>
            <w:r>
              <w:rPr>
                <w:lang w:val="lt-LT"/>
              </w:rPr>
              <w:t>Kalibravimas</w:t>
            </w:r>
          </w:p>
        </w:tc>
      </w:tr>
      <w:tr w:rsidR="001D1FF3">
        <w:tc>
          <w:tcPr>
            <w:tcW w:w="0" w:type="auto"/>
            <w:shd w:val="clear" w:color="auto" w:fill="D3D3D3"/>
          </w:tcPr>
          <w:p w:rsidR="001D1FF3" w:rsidRDefault="003A3940">
            <w:r>
              <w:rPr>
                <w:rStyle w:val="SegmentID"/>
              </w:rPr>
              <w:t>74</w:t>
            </w:r>
            <w:r>
              <w:rPr>
                <w:rStyle w:val="TransUnitID"/>
              </w:rPr>
              <w:t>b0307ff6-d2e2-4628-8c22-107e957f1053</w:t>
            </w:r>
          </w:p>
        </w:tc>
        <w:tc>
          <w:tcPr>
            <w:tcW w:w="0" w:type="auto"/>
            <w:shd w:val="clear" w:color="auto" w:fill="D3D3D3"/>
          </w:tcPr>
          <w:p w:rsidR="001D1FF3" w:rsidRDefault="003A3940">
            <w:r>
              <w:t>Translated (CM)</w:t>
            </w:r>
          </w:p>
        </w:tc>
        <w:tc>
          <w:tcPr>
            <w:tcW w:w="0" w:type="auto"/>
            <w:shd w:val="clear" w:color="auto" w:fill="D3D3D3"/>
          </w:tcPr>
          <w:p w:rsidR="001D1FF3" w:rsidRDefault="003A3940">
            <w:r>
              <w:t>Traceability:</w:t>
            </w:r>
          </w:p>
        </w:tc>
        <w:tc>
          <w:tcPr>
            <w:tcW w:w="0" w:type="auto"/>
            <w:shd w:val="clear" w:color="auto" w:fill="D3D3D3"/>
          </w:tcPr>
          <w:p w:rsidR="001D1FF3" w:rsidRDefault="003A3940">
            <w:pPr>
              <w:rPr>
                <w:lang w:val="lt-LT"/>
              </w:rPr>
            </w:pPr>
            <w:r>
              <w:rPr>
                <w:lang w:val="lt-LT"/>
              </w:rPr>
              <w:t>Atsekamumas:</w:t>
            </w:r>
          </w:p>
        </w:tc>
      </w:tr>
      <w:tr w:rsidR="001D1FF3">
        <w:tc>
          <w:tcPr>
            <w:tcW w:w="0" w:type="auto"/>
            <w:shd w:val="clear" w:color="auto" w:fill="F5DEB3"/>
          </w:tcPr>
          <w:p w:rsidR="001D1FF3" w:rsidRDefault="003A3940">
            <w:r>
              <w:rPr>
                <w:rStyle w:val="SegmentID"/>
              </w:rPr>
              <w:t>75</w:t>
            </w:r>
            <w:r>
              <w:rPr>
                <w:rStyle w:val="TransUnitID"/>
              </w:rPr>
              <w:t>b0307ff6-d2e2-4628-8c22-107e957f1053</w:t>
            </w:r>
          </w:p>
        </w:tc>
        <w:tc>
          <w:tcPr>
            <w:tcW w:w="0" w:type="auto"/>
            <w:shd w:val="clear" w:color="auto" w:fill="F5DEB3"/>
          </w:tcPr>
          <w:p w:rsidR="001D1FF3" w:rsidRDefault="003A3940">
            <w:r>
              <w:t>Translated (81%)</w:t>
            </w:r>
          </w:p>
        </w:tc>
        <w:tc>
          <w:tcPr>
            <w:tcW w:w="0" w:type="auto"/>
            <w:shd w:val="clear" w:color="auto" w:fill="F5DEB3"/>
          </w:tcPr>
          <w:p w:rsidR="001D1FF3" w:rsidRDefault="003A3940">
            <w:r>
              <w:t xml:space="preserve">This method has been standardized by weighing United States Pharmacopoeia (USP) digoxin reference material into </w:t>
            </w:r>
            <w:proofErr w:type="spellStart"/>
            <w:r>
              <w:t>analyte</w:t>
            </w:r>
            <w:proofErr w:type="spellEnd"/>
            <w:r>
              <w:t xml:space="preserve"> free human serum.</w:t>
            </w:r>
          </w:p>
        </w:tc>
        <w:tc>
          <w:tcPr>
            <w:tcW w:w="0" w:type="auto"/>
            <w:shd w:val="clear" w:color="auto" w:fill="F5DEB3"/>
          </w:tcPr>
          <w:p w:rsidR="001D1FF3" w:rsidRDefault="003A3940">
            <w:pPr>
              <w:rPr>
                <w:lang w:val="lt-LT"/>
              </w:rPr>
            </w:pPr>
            <w:r>
              <w:rPr>
                <w:lang w:val="lt-LT"/>
              </w:rPr>
              <w:t>Šis tyrimas buvo standartizuotas pridėjus žinomą kiekį Jungtinių Valstijų Farmakopėjos (angl. United States Pharmacopo</w:t>
            </w:r>
            <w:r>
              <w:rPr>
                <w:lang w:val="lt-LT"/>
              </w:rPr>
              <w:t>eia, USP) digoksino etaloninės medžiagos į žmogaus serumą be analitės.</w:t>
            </w:r>
          </w:p>
        </w:tc>
      </w:tr>
      <w:tr w:rsidR="001D1FF3">
        <w:tc>
          <w:tcPr>
            <w:tcW w:w="0" w:type="auto"/>
            <w:shd w:val="clear" w:color="auto" w:fill="98FB98"/>
          </w:tcPr>
          <w:p w:rsidR="001D1FF3" w:rsidRDefault="003A3940">
            <w:r>
              <w:rPr>
                <w:rStyle w:val="SegmentID"/>
              </w:rPr>
              <w:t>76</w:t>
            </w:r>
            <w:r>
              <w:rPr>
                <w:rStyle w:val="TransUnitID"/>
              </w:rPr>
              <w:t>b67cab85-4eab-45ea-ad98-779784fc431d</w:t>
            </w:r>
          </w:p>
        </w:tc>
        <w:tc>
          <w:tcPr>
            <w:tcW w:w="0" w:type="auto"/>
            <w:shd w:val="clear" w:color="auto" w:fill="98FB98"/>
          </w:tcPr>
          <w:p w:rsidR="001D1FF3" w:rsidRDefault="003A3940">
            <w:r>
              <w:t>Translated (100%)</w:t>
            </w:r>
          </w:p>
        </w:tc>
        <w:tc>
          <w:tcPr>
            <w:tcW w:w="0" w:type="auto"/>
            <w:shd w:val="clear" w:color="auto" w:fill="98FB98"/>
          </w:tcPr>
          <w:p w:rsidR="001D1FF3" w:rsidRDefault="003A3940">
            <w:r>
              <w:t>Quality control</w:t>
            </w:r>
          </w:p>
        </w:tc>
        <w:tc>
          <w:tcPr>
            <w:tcW w:w="0" w:type="auto"/>
            <w:shd w:val="clear" w:color="auto" w:fill="98FB98"/>
          </w:tcPr>
          <w:p w:rsidR="001D1FF3" w:rsidRDefault="003A3940">
            <w:pPr>
              <w:rPr>
                <w:lang w:val="lt-LT"/>
              </w:rPr>
            </w:pPr>
            <w:r>
              <w:rPr>
                <w:lang w:val="lt-LT"/>
              </w:rPr>
              <w:t>Kokybės kontrolė</w:t>
            </w:r>
          </w:p>
        </w:tc>
      </w:tr>
      <w:tr w:rsidR="001D1FF3">
        <w:tc>
          <w:tcPr>
            <w:tcW w:w="0" w:type="auto"/>
            <w:shd w:val="clear" w:color="auto" w:fill="D3D3D3"/>
          </w:tcPr>
          <w:p w:rsidR="001D1FF3" w:rsidRDefault="003A3940">
            <w:r>
              <w:rPr>
                <w:rStyle w:val="SegmentID"/>
              </w:rPr>
              <w:t>77</w:t>
            </w:r>
            <w:r>
              <w:rPr>
                <w:rStyle w:val="TransUnitID"/>
              </w:rPr>
              <w:t>2980fef1-4d7b-4a26-9930-ba5aa4142938</w:t>
            </w:r>
          </w:p>
        </w:tc>
        <w:tc>
          <w:tcPr>
            <w:tcW w:w="0" w:type="auto"/>
            <w:shd w:val="clear" w:color="auto" w:fill="D3D3D3"/>
          </w:tcPr>
          <w:p w:rsidR="001D1FF3" w:rsidRDefault="003A3940">
            <w:r>
              <w:t>Translated (CM)</w:t>
            </w:r>
          </w:p>
        </w:tc>
        <w:tc>
          <w:tcPr>
            <w:tcW w:w="0" w:type="auto"/>
            <w:shd w:val="clear" w:color="auto" w:fill="D3D3D3"/>
          </w:tcPr>
          <w:p w:rsidR="001D1FF3" w:rsidRDefault="003A3940">
            <w:r>
              <w:t xml:space="preserve">For quality control, use </w:t>
            </w:r>
            <w:proofErr w:type="spellStart"/>
            <w:r>
              <w:t>PreciControl</w:t>
            </w:r>
            <w:proofErr w:type="spellEnd"/>
            <w:r>
              <w:t xml:space="preserve"> Cardiac II.</w:t>
            </w:r>
          </w:p>
        </w:tc>
        <w:tc>
          <w:tcPr>
            <w:tcW w:w="0" w:type="auto"/>
            <w:shd w:val="clear" w:color="auto" w:fill="D3D3D3"/>
          </w:tcPr>
          <w:p w:rsidR="001D1FF3" w:rsidRDefault="003A3940">
            <w:pPr>
              <w:rPr>
                <w:lang w:val="lt-LT"/>
              </w:rPr>
            </w:pPr>
            <w:r>
              <w:rPr>
                <w:lang w:val="lt-LT"/>
              </w:rPr>
              <w:t>Kokybės kontrolei naudokite PreciControl Cardiac II.</w:t>
            </w:r>
          </w:p>
        </w:tc>
      </w:tr>
      <w:tr w:rsidR="001D1FF3">
        <w:tc>
          <w:tcPr>
            <w:tcW w:w="0" w:type="auto"/>
            <w:shd w:val="clear" w:color="auto" w:fill="98FB98"/>
          </w:tcPr>
          <w:p w:rsidR="001D1FF3" w:rsidRDefault="003A3940">
            <w:r>
              <w:rPr>
                <w:rStyle w:val="SegmentID"/>
              </w:rPr>
              <w:t>78</w:t>
            </w:r>
            <w:r>
              <w:rPr>
                <w:rStyle w:val="TransUnitID"/>
              </w:rPr>
              <w:t>f2e35e35-225a-4d40-ac8a-327ede63ce08</w:t>
            </w:r>
          </w:p>
        </w:tc>
        <w:tc>
          <w:tcPr>
            <w:tcW w:w="0" w:type="auto"/>
            <w:shd w:val="clear" w:color="auto" w:fill="98FB98"/>
          </w:tcPr>
          <w:p w:rsidR="001D1FF3" w:rsidRDefault="003A3940">
            <w:r>
              <w:t xml:space="preserve">Translated </w:t>
            </w:r>
            <w:r>
              <w:lastRenderedPageBreak/>
              <w:t>(100%)</w:t>
            </w:r>
          </w:p>
        </w:tc>
        <w:tc>
          <w:tcPr>
            <w:tcW w:w="0" w:type="auto"/>
            <w:shd w:val="clear" w:color="auto" w:fill="98FB98"/>
          </w:tcPr>
          <w:p w:rsidR="001D1FF3" w:rsidRDefault="003A3940">
            <w:r>
              <w:lastRenderedPageBreak/>
              <w:t>Calculation</w:t>
            </w:r>
          </w:p>
        </w:tc>
        <w:tc>
          <w:tcPr>
            <w:tcW w:w="0" w:type="auto"/>
            <w:shd w:val="clear" w:color="auto" w:fill="98FB98"/>
          </w:tcPr>
          <w:p w:rsidR="001D1FF3" w:rsidRDefault="003A3940">
            <w:pPr>
              <w:rPr>
                <w:lang w:val="lt-LT"/>
              </w:rPr>
            </w:pPr>
            <w:r>
              <w:rPr>
                <w:lang w:val="lt-LT"/>
              </w:rPr>
              <w:t>Skaičiavimas</w:t>
            </w:r>
          </w:p>
        </w:tc>
      </w:tr>
      <w:tr w:rsidR="001D1FF3">
        <w:tc>
          <w:tcPr>
            <w:tcW w:w="0" w:type="auto"/>
            <w:shd w:val="clear" w:color="auto" w:fill="D3D3D3"/>
          </w:tcPr>
          <w:p w:rsidR="001D1FF3" w:rsidRDefault="003A3940">
            <w:r>
              <w:rPr>
                <w:rStyle w:val="SegmentID"/>
              </w:rPr>
              <w:lastRenderedPageBreak/>
              <w:t>79</w:t>
            </w:r>
            <w:r>
              <w:rPr>
                <w:rStyle w:val="TransUnitID"/>
              </w:rPr>
              <w:t>cdeabab7-278a-4ee2-a92f-b59e935031ac</w:t>
            </w:r>
          </w:p>
        </w:tc>
        <w:tc>
          <w:tcPr>
            <w:tcW w:w="0" w:type="auto"/>
            <w:shd w:val="clear" w:color="auto" w:fill="D3D3D3"/>
          </w:tcPr>
          <w:p w:rsidR="001D1FF3" w:rsidRDefault="003A3940">
            <w:r>
              <w:t>Translated (CM)</w:t>
            </w:r>
          </w:p>
        </w:tc>
        <w:tc>
          <w:tcPr>
            <w:tcW w:w="0" w:type="auto"/>
            <w:shd w:val="clear" w:color="auto" w:fill="D3D3D3"/>
          </w:tcPr>
          <w:p w:rsidR="001D1FF3" w:rsidRDefault="003A3940">
            <w:r>
              <w:t xml:space="preserve">The analyzer automatically calculates the </w:t>
            </w:r>
            <w:proofErr w:type="spellStart"/>
            <w:r>
              <w:t>analyte</w:t>
            </w:r>
            <w:proofErr w:type="spellEnd"/>
            <w:r>
              <w:t xml:space="preserve"> concentration of each sample (either in </w:t>
            </w:r>
            <w:proofErr w:type="spellStart"/>
            <w:r>
              <w:t>nmol</w:t>
            </w:r>
            <w:proofErr w:type="spellEnd"/>
            <w:r>
              <w:t>/L or ng/mL).</w:t>
            </w:r>
          </w:p>
        </w:tc>
        <w:tc>
          <w:tcPr>
            <w:tcW w:w="0" w:type="auto"/>
            <w:shd w:val="clear" w:color="auto" w:fill="D3D3D3"/>
          </w:tcPr>
          <w:p w:rsidR="001D1FF3" w:rsidRDefault="003A3940" w:rsidP="00AA1C7D">
            <w:pPr>
              <w:rPr>
                <w:lang w:val="lt-LT"/>
              </w:rPr>
            </w:pPr>
            <w:r>
              <w:rPr>
                <w:lang w:val="lt-LT"/>
              </w:rPr>
              <w:t xml:space="preserve">Analizatorius automatiškai </w:t>
            </w:r>
            <w:del w:id="4" w:author="Krasuckis, Ignas {DEEB~Vilnius-Jasinskio}" w:date="2015-09-28T10:07:00Z">
              <w:r w:rsidDel="00AA1C7D">
                <w:rPr>
                  <w:lang w:val="lt-LT"/>
                </w:rPr>
                <w:delText xml:space="preserve">paskaičiuoja </w:delText>
              </w:r>
            </w:del>
            <w:ins w:id="5" w:author="Krasuckis, Ignas {DEEB~Vilnius-Jasinskio}" w:date="2015-09-28T10:07:00Z">
              <w:r w:rsidR="00AA1C7D">
                <w:rPr>
                  <w:lang w:val="lt-LT"/>
                </w:rPr>
                <w:t>apskaičiuoja</w:t>
              </w:r>
              <w:r w:rsidR="00AA1C7D">
                <w:rPr>
                  <w:lang w:val="lt-LT"/>
                </w:rPr>
                <w:t xml:space="preserve"> </w:t>
              </w:r>
            </w:ins>
            <w:r>
              <w:rPr>
                <w:lang w:val="lt-LT"/>
              </w:rPr>
              <w:t>kiekvieno mėginio analitės koncentraciją (nmol/L arba ng/mL).</w:t>
            </w:r>
          </w:p>
        </w:tc>
      </w:tr>
      <w:tr w:rsidR="001D1FF3">
        <w:tc>
          <w:tcPr>
            <w:tcW w:w="0" w:type="auto"/>
            <w:shd w:val="clear" w:color="auto" w:fill="98FB98"/>
          </w:tcPr>
          <w:p w:rsidR="001D1FF3" w:rsidRDefault="003A3940">
            <w:r>
              <w:rPr>
                <w:rStyle w:val="SegmentID"/>
              </w:rPr>
              <w:t>80</w:t>
            </w:r>
            <w:r>
              <w:rPr>
                <w:rStyle w:val="TransUnitID"/>
              </w:rPr>
              <w:t>029ee8d1-5fdc-447f-9837-ffeafba7fb78</w:t>
            </w:r>
          </w:p>
        </w:tc>
        <w:tc>
          <w:tcPr>
            <w:tcW w:w="0" w:type="auto"/>
            <w:shd w:val="clear" w:color="auto" w:fill="98FB98"/>
          </w:tcPr>
          <w:p w:rsidR="001D1FF3" w:rsidRDefault="003A3940">
            <w:r>
              <w:t>Transl</w:t>
            </w:r>
            <w:r>
              <w:t>ated (100%)</w:t>
            </w:r>
          </w:p>
        </w:tc>
        <w:tc>
          <w:tcPr>
            <w:tcW w:w="0" w:type="auto"/>
            <w:shd w:val="clear" w:color="auto" w:fill="98FB98"/>
          </w:tcPr>
          <w:p w:rsidR="001D1FF3" w:rsidRDefault="003A3940">
            <w:r>
              <w:t>Conversion factors:</w:t>
            </w:r>
          </w:p>
        </w:tc>
        <w:tc>
          <w:tcPr>
            <w:tcW w:w="0" w:type="auto"/>
            <w:shd w:val="clear" w:color="auto" w:fill="98FB98"/>
          </w:tcPr>
          <w:p w:rsidR="001D1FF3" w:rsidRDefault="003A3940">
            <w:pPr>
              <w:rPr>
                <w:lang w:val="lt-LT"/>
              </w:rPr>
            </w:pPr>
            <w:r>
              <w:rPr>
                <w:lang w:val="lt-LT"/>
              </w:rPr>
              <w:t>Perskaičiavimo daugikliai:</w:t>
            </w:r>
          </w:p>
        </w:tc>
      </w:tr>
      <w:tr w:rsidR="001D1FF3">
        <w:tc>
          <w:tcPr>
            <w:tcW w:w="0" w:type="auto"/>
            <w:shd w:val="clear" w:color="auto" w:fill="D3D3D3"/>
          </w:tcPr>
          <w:p w:rsidR="001D1FF3" w:rsidRDefault="003A3940">
            <w:r>
              <w:rPr>
                <w:rStyle w:val="SegmentID"/>
              </w:rPr>
              <w:t>81</w:t>
            </w:r>
            <w:r>
              <w:rPr>
                <w:rStyle w:val="TransUnitID"/>
              </w:rPr>
              <w:t>dd36204d-e74a-4e56-83e3-3c14b99dfd75</w:t>
            </w:r>
          </w:p>
        </w:tc>
        <w:tc>
          <w:tcPr>
            <w:tcW w:w="0" w:type="auto"/>
            <w:shd w:val="clear" w:color="auto" w:fill="D3D3D3"/>
          </w:tcPr>
          <w:p w:rsidR="001D1FF3" w:rsidRDefault="003A3940">
            <w:r>
              <w:t>Translated (CM)</w:t>
            </w:r>
          </w:p>
        </w:tc>
        <w:tc>
          <w:tcPr>
            <w:tcW w:w="0" w:type="auto"/>
            <w:shd w:val="clear" w:color="auto" w:fill="D3D3D3"/>
          </w:tcPr>
          <w:p w:rsidR="001D1FF3" w:rsidRDefault="003A3940">
            <w:proofErr w:type="spellStart"/>
            <w:r>
              <w:t>nmol</w:t>
            </w:r>
            <w:proofErr w:type="spellEnd"/>
            <w:r>
              <w:t>/L x 0.78 = ng/mL</w:t>
            </w:r>
          </w:p>
        </w:tc>
        <w:tc>
          <w:tcPr>
            <w:tcW w:w="0" w:type="auto"/>
            <w:shd w:val="clear" w:color="auto" w:fill="D3D3D3"/>
          </w:tcPr>
          <w:p w:rsidR="001D1FF3" w:rsidRDefault="003A3940">
            <w:pPr>
              <w:rPr>
                <w:lang w:val="lt-LT"/>
              </w:rPr>
            </w:pPr>
            <w:r>
              <w:rPr>
                <w:lang w:val="lt-LT"/>
              </w:rPr>
              <w:t>nmol/L x 0.78 = ng/mL</w:t>
            </w:r>
          </w:p>
        </w:tc>
      </w:tr>
      <w:tr w:rsidR="001D1FF3">
        <w:tc>
          <w:tcPr>
            <w:tcW w:w="0" w:type="auto"/>
            <w:shd w:val="clear" w:color="auto" w:fill="D3D3D3"/>
          </w:tcPr>
          <w:p w:rsidR="001D1FF3" w:rsidRDefault="003A3940">
            <w:r>
              <w:rPr>
                <w:rStyle w:val="SegmentID"/>
              </w:rPr>
              <w:t>82</w:t>
            </w:r>
            <w:r>
              <w:rPr>
                <w:rStyle w:val="TransUnitID"/>
              </w:rPr>
              <w:t>a353974b-89c9-4244-8883-a1f5a4dcf653</w:t>
            </w:r>
          </w:p>
        </w:tc>
        <w:tc>
          <w:tcPr>
            <w:tcW w:w="0" w:type="auto"/>
            <w:shd w:val="clear" w:color="auto" w:fill="D3D3D3"/>
          </w:tcPr>
          <w:p w:rsidR="001D1FF3" w:rsidRDefault="003A3940">
            <w:r>
              <w:t>Translated (CM)</w:t>
            </w:r>
          </w:p>
        </w:tc>
        <w:tc>
          <w:tcPr>
            <w:tcW w:w="0" w:type="auto"/>
            <w:shd w:val="clear" w:color="auto" w:fill="D3D3D3"/>
          </w:tcPr>
          <w:p w:rsidR="001D1FF3" w:rsidRDefault="003A3940">
            <w:r>
              <w:t xml:space="preserve">ng/mL x 1.28 = </w:t>
            </w:r>
            <w:proofErr w:type="spellStart"/>
            <w:r>
              <w:t>nmol</w:t>
            </w:r>
            <w:proofErr w:type="spellEnd"/>
            <w:r>
              <w:t>/L</w:t>
            </w:r>
          </w:p>
        </w:tc>
        <w:tc>
          <w:tcPr>
            <w:tcW w:w="0" w:type="auto"/>
            <w:shd w:val="clear" w:color="auto" w:fill="D3D3D3"/>
          </w:tcPr>
          <w:p w:rsidR="001D1FF3" w:rsidRDefault="003A3940">
            <w:pPr>
              <w:rPr>
                <w:lang w:val="lt-LT"/>
              </w:rPr>
            </w:pPr>
            <w:r>
              <w:rPr>
                <w:lang w:val="lt-LT"/>
              </w:rPr>
              <w:t>ng/mL x 1.28 = nmol/L</w:t>
            </w:r>
          </w:p>
        </w:tc>
      </w:tr>
      <w:tr w:rsidR="001D1FF3">
        <w:tc>
          <w:tcPr>
            <w:tcW w:w="0" w:type="auto"/>
            <w:shd w:val="clear" w:color="auto" w:fill="D3D3D3"/>
          </w:tcPr>
          <w:p w:rsidR="001D1FF3" w:rsidRDefault="003A3940">
            <w:r>
              <w:rPr>
                <w:rStyle w:val="SegmentID"/>
              </w:rPr>
              <w:t>83</w:t>
            </w:r>
            <w:r>
              <w:rPr>
                <w:rStyle w:val="TransUnitID"/>
              </w:rPr>
              <w:t>0975f8e3-610d-467e-9b11-0655387de76e</w:t>
            </w:r>
          </w:p>
        </w:tc>
        <w:tc>
          <w:tcPr>
            <w:tcW w:w="0" w:type="auto"/>
            <w:shd w:val="clear" w:color="auto" w:fill="D3D3D3"/>
          </w:tcPr>
          <w:p w:rsidR="001D1FF3" w:rsidRDefault="003A3940">
            <w:r>
              <w:t>Translated (CM)</w:t>
            </w:r>
          </w:p>
        </w:tc>
        <w:tc>
          <w:tcPr>
            <w:tcW w:w="0" w:type="auto"/>
            <w:shd w:val="clear" w:color="auto" w:fill="D3D3D3"/>
          </w:tcPr>
          <w:p w:rsidR="001D1FF3" w:rsidRDefault="003A3940">
            <w:r>
              <w:t>Limitations - interference</w:t>
            </w:r>
          </w:p>
        </w:tc>
        <w:tc>
          <w:tcPr>
            <w:tcW w:w="0" w:type="auto"/>
            <w:shd w:val="clear" w:color="auto" w:fill="D3D3D3"/>
          </w:tcPr>
          <w:p w:rsidR="001D1FF3" w:rsidRDefault="003A3940">
            <w:pPr>
              <w:rPr>
                <w:lang w:val="lt-LT"/>
              </w:rPr>
            </w:pPr>
            <w:r>
              <w:rPr>
                <w:lang w:val="lt-LT"/>
              </w:rPr>
              <w:t>Apribojimai - poveikiai</w:t>
            </w:r>
          </w:p>
        </w:tc>
      </w:tr>
      <w:tr w:rsidR="001D1FF3">
        <w:tc>
          <w:tcPr>
            <w:tcW w:w="0" w:type="auto"/>
            <w:shd w:val="clear" w:color="auto" w:fill="D3D3D3"/>
          </w:tcPr>
          <w:p w:rsidR="001D1FF3" w:rsidRDefault="003A3940">
            <w:r>
              <w:rPr>
                <w:rStyle w:val="SegmentID"/>
              </w:rPr>
              <w:t>84</w:t>
            </w:r>
            <w:r>
              <w:rPr>
                <w:rStyle w:val="TransUnitID"/>
              </w:rPr>
              <w:t>790d3433-f541-4492-bd94-bfd1802b542e</w:t>
            </w:r>
          </w:p>
        </w:tc>
        <w:tc>
          <w:tcPr>
            <w:tcW w:w="0" w:type="auto"/>
            <w:shd w:val="clear" w:color="auto" w:fill="D3D3D3"/>
          </w:tcPr>
          <w:p w:rsidR="001D1FF3" w:rsidRDefault="003A3940">
            <w:r>
              <w:t>Translated (CM)</w:t>
            </w:r>
          </w:p>
        </w:tc>
        <w:tc>
          <w:tcPr>
            <w:tcW w:w="0" w:type="auto"/>
            <w:shd w:val="clear" w:color="auto" w:fill="D3D3D3"/>
          </w:tcPr>
          <w:p w:rsidR="001D1FF3" w:rsidRDefault="003A3940">
            <w:r>
              <w:t>The assay is unaffected by icterus (bilirubin ≤ 1129 µ</w:t>
            </w:r>
            <w:proofErr w:type="spellStart"/>
            <w:r>
              <w:t>mol</w:t>
            </w:r>
            <w:proofErr w:type="spellEnd"/>
            <w:r>
              <w:t>/L or ≤ 66 mg/</w:t>
            </w:r>
            <w:proofErr w:type="spellStart"/>
            <w:r>
              <w:t>dL</w:t>
            </w:r>
            <w:proofErr w:type="spellEnd"/>
            <w:r>
              <w:t>), hemolysis (</w:t>
            </w:r>
            <w:proofErr w:type="spellStart"/>
            <w:r>
              <w:t>Hb</w:t>
            </w:r>
            <w:proofErr w:type="spellEnd"/>
            <w:r>
              <w:t xml:space="preserve"> ≤ 0.621 </w:t>
            </w:r>
            <w:proofErr w:type="spellStart"/>
            <w:r>
              <w:t>mmol</w:t>
            </w:r>
            <w:proofErr w:type="spellEnd"/>
            <w:r>
              <w:t>/L or ≤ 1.0 g/</w:t>
            </w:r>
            <w:proofErr w:type="spellStart"/>
            <w:r>
              <w:t>dL</w:t>
            </w:r>
            <w:proofErr w:type="spellEnd"/>
            <w:r>
              <w:t xml:space="preserve">), </w:t>
            </w:r>
            <w:proofErr w:type="spellStart"/>
            <w:r>
              <w:t>lipemia</w:t>
            </w:r>
            <w:proofErr w:type="spellEnd"/>
            <w:r>
              <w:t xml:space="preserve"> (</w:t>
            </w:r>
            <w:proofErr w:type="spellStart"/>
            <w:r>
              <w:t>Intralipid</w:t>
            </w:r>
            <w:proofErr w:type="spellEnd"/>
            <w:r>
              <w:t xml:space="preserve"> ≤ 1500 mg/</w:t>
            </w:r>
            <w:proofErr w:type="spellStart"/>
            <w:r>
              <w:t>dL</w:t>
            </w:r>
            <w:proofErr w:type="spellEnd"/>
            <w:r>
              <w:t>) and biotin (≤ 409 </w:t>
            </w:r>
            <w:proofErr w:type="spellStart"/>
            <w:r>
              <w:t>nmol</w:t>
            </w:r>
            <w:proofErr w:type="spellEnd"/>
            <w:r>
              <w:t>/L or ≤ 100 ng/mL).</w:t>
            </w:r>
          </w:p>
        </w:tc>
        <w:tc>
          <w:tcPr>
            <w:tcW w:w="0" w:type="auto"/>
            <w:shd w:val="clear" w:color="auto" w:fill="D3D3D3"/>
          </w:tcPr>
          <w:p w:rsidR="001D1FF3" w:rsidRDefault="003A3940">
            <w:pPr>
              <w:rPr>
                <w:lang w:val="lt-LT"/>
              </w:rPr>
            </w:pPr>
            <w:r>
              <w:rPr>
                <w:lang w:val="lt-LT"/>
              </w:rPr>
              <w:t>Tyrimui įtakos neturi: gelta (bilirubinas ≤1129 µmol/L arba</w:t>
            </w:r>
            <w:r>
              <w:rPr>
                <w:lang w:val="lt-LT"/>
              </w:rPr>
              <w:t xml:space="preserve"> ≤ 66 mg/dL), hemolizė (Hb ≤ 0.621 mmol/L arba ≤ 1.0 g/dL), lipemija (intralipidai ≤ 1500 mg/dL) ir biotinas (≤ 409 nmol/L arba ≤ 100 ng/mL).</w:t>
            </w:r>
          </w:p>
        </w:tc>
      </w:tr>
      <w:tr w:rsidR="001D1FF3">
        <w:tc>
          <w:tcPr>
            <w:tcW w:w="0" w:type="auto"/>
            <w:shd w:val="clear" w:color="auto" w:fill="D3D3D3"/>
          </w:tcPr>
          <w:p w:rsidR="001D1FF3" w:rsidRDefault="003A3940">
            <w:r>
              <w:rPr>
                <w:rStyle w:val="SegmentID"/>
              </w:rPr>
              <w:t>85</w:t>
            </w:r>
            <w:r>
              <w:rPr>
                <w:rStyle w:val="TransUnitID"/>
              </w:rPr>
              <w:t>a8f39629-b7c1-4c9b-869f-23fc69b6ac42</w:t>
            </w:r>
          </w:p>
        </w:tc>
        <w:tc>
          <w:tcPr>
            <w:tcW w:w="0" w:type="auto"/>
            <w:shd w:val="clear" w:color="auto" w:fill="D3D3D3"/>
          </w:tcPr>
          <w:p w:rsidR="001D1FF3" w:rsidRDefault="003A3940">
            <w:r>
              <w:t>Translated (CM)</w:t>
            </w:r>
          </w:p>
        </w:tc>
        <w:tc>
          <w:tcPr>
            <w:tcW w:w="0" w:type="auto"/>
            <w:shd w:val="clear" w:color="auto" w:fill="D3D3D3"/>
          </w:tcPr>
          <w:p w:rsidR="001D1FF3" w:rsidRDefault="003A3940">
            <w:r>
              <w:t>Criterion:</w:t>
            </w:r>
          </w:p>
        </w:tc>
        <w:tc>
          <w:tcPr>
            <w:tcW w:w="0" w:type="auto"/>
            <w:shd w:val="clear" w:color="auto" w:fill="D3D3D3"/>
          </w:tcPr>
          <w:p w:rsidR="001D1FF3" w:rsidRDefault="003A3940">
            <w:pPr>
              <w:rPr>
                <w:lang w:val="lt-LT"/>
              </w:rPr>
            </w:pPr>
            <w:r>
              <w:rPr>
                <w:lang w:val="lt-LT"/>
              </w:rPr>
              <w:t>Kriterijus:</w:t>
            </w:r>
          </w:p>
        </w:tc>
      </w:tr>
      <w:tr w:rsidR="001D1FF3">
        <w:tc>
          <w:tcPr>
            <w:tcW w:w="0" w:type="auto"/>
            <w:shd w:val="clear" w:color="auto" w:fill="FFFFFF"/>
          </w:tcPr>
          <w:p w:rsidR="001D1FF3" w:rsidRDefault="003A3940">
            <w:r>
              <w:rPr>
                <w:rStyle w:val="SegmentID"/>
              </w:rPr>
              <w:t>86</w:t>
            </w:r>
            <w:r>
              <w:rPr>
                <w:rStyle w:val="TransUnitID"/>
              </w:rPr>
              <w:t>a8f39629-b7c1-4c9b-869f-23fc69b6</w:t>
            </w:r>
            <w:r>
              <w:rPr>
                <w:rStyle w:val="TransUnitID"/>
              </w:rPr>
              <w:t>ac42</w:t>
            </w:r>
          </w:p>
        </w:tc>
        <w:tc>
          <w:tcPr>
            <w:tcW w:w="0" w:type="auto"/>
            <w:shd w:val="clear" w:color="auto" w:fill="FFFFFF"/>
          </w:tcPr>
          <w:p w:rsidR="001D1FF3" w:rsidRDefault="003A3940">
            <w:r>
              <w:t>Translated (0%)</w:t>
            </w:r>
          </w:p>
        </w:tc>
        <w:tc>
          <w:tcPr>
            <w:tcW w:w="0" w:type="auto"/>
            <w:shd w:val="clear" w:color="auto" w:fill="FFFFFF"/>
          </w:tcPr>
          <w:p w:rsidR="001D1FF3" w:rsidRDefault="003A3940">
            <w:r>
              <w:t>Recovery within ± 0.08 ng/mL (± 0.10 </w:t>
            </w:r>
            <w:proofErr w:type="spellStart"/>
            <w:r>
              <w:t>nmol</w:t>
            </w:r>
            <w:proofErr w:type="spellEnd"/>
            <w:r>
              <w:t>/L) for digoxin concentrations ≤ 0.8 ng/mL (≤ 1.02 </w:t>
            </w:r>
            <w:proofErr w:type="spellStart"/>
            <w:r>
              <w:t>nmol</w:t>
            </w:r>
            <w:proofErr w:type="spellEnd"/>
            <w:r>
              <w:t>/L) or ± 10 % for concentrations &gt; 0.8</w:t>
            </w:r>
            <w:r>
              <w:rPr>
                <w:rStyle w:val="Tag"/>
              </w:rPr>
              <w:t>&lt;786/&gt;</w:t>
            </w:r>
            <w:r>
              <w:t>4.0 ng/mL (&gt; 1.02</w:t>
            </w:r>
            <w:r>
              <w:rPr>
                <w:rStyle w:val="Tag"/>
              </w:rPr>
              <w:t>&lt;787/&gt;</w:t>
            </w:r>
            <w:r>
              <w:t>5.12 </w:t>
            </w:r>
            <w:proofErr w:type="spellStart"/>
            <w:r>
              <w:t>nmol</w:t>
            </w:r>
            <w:proofErr w:type="spellEnd"/>
            <w:r>
              <w:t>/L) or ± 12 % for concentrations &gt; 4.0 ng/mL (&gt; 5.12 </w:t>
            </w:r>
            <w:proofErr w:type="spellStart"/>
            <w:r>
              <w:t>nmol</w:t>
            </w:r>
            <w:proofErr w:type="spellEnd"/>
            <w:r>
              <w:t>/L).</w:t>
            </w:r>
          </w:p>
        </w:tc>
        <w:tc>
          <w:tcPr>
            <w:tcW w:w="0" w:type="auto"/>
            <w:shd w:val="clear" w:color="auto" w:fill="FFFFFF"/>
          </w:tcPr>
          <w:p w:rsidR="001D1FF3" w:rsidRDefault="003A3940">
            <w:pPr>
              <w:rPr>
                <w:lang w:val="lt-LT"/>
              </w:rPr>
            </w:pPr>
            <w:r>
              <w:rPr>
                <w:lang w:val="lt-LT"/>
              </w:rPr>
              <w:t>V</w:t>
            </w:r>
            <w:r>
              <w:rPr>
                <w:lang w:val="lt-LT"/>
              </w:rPr>
              <w:t>ertės suradimas ± 0.08 ng/mL (± 0.10 nmol/L), digoksino koncentracijai esant ≤ 0.8 ng/mL (≤ 1.02 nmol/L), arba ± 10 %, koncentracijai esant &gt; 0.8</w:t>
            </w:r>
            <w:r>
              <w:rPr>
                <w:rStyle w:val="Tag"/>
                <w:lang w:val="lt-LT"/>
              </w:rPr>
              <w:t>&lt;786/&gt;</w:t>
            </w:r>
            <w:r>
              <w:rPr>
                <w:lang w:val="lt-LT"/>
              </w:rPr>
              <w:t>4.0 ng/mL (&gt; 1.02</w:t>
            </w:r>
            <w:r>
              <w:rPr>
                <w:rStyle w:val="Tag"/>
                <w:lang w:val="lt-LT"/>
              </w:rPr>
              <w:t>&lt;787/&gt;</w:t>
            </w:r>
            <w:r>
              <w:rPr>
                <w:lang w:val="lt-LT"/>
              </w:rPr>
              <w:t>5.12 nmol/L), arba ± 12 %, kai koncentracija &gt; 4.0 ng/mL (&gt; 5.12 nmol/L).</w:t>
            </w:r>
          </w:p>
        </w:tc>
      </w:tr>
      <w:tr w:rsidR="001D1FF3">
        <w:tc>
          <w:tcPr>
            <w:tcW w:w="0" w:type="auto"/>
            <w:shd w:val="clear" w:color="auto" w:fill="98FB98"/>
          </w:tcPr>
          <w:p w:rsidR="001D1FF3" w:rsidRDefault="003A3940">
            <w:r>
              <w:rPr>
                <w:rStyle w:val="SegmentID"/>
              </w:rPr>
              <w:t>87</w:t>
            </w:r>
            <w:r>
              <w:rPr>
                <w:rStyle w:val="TransUnitID"/>
              </w:rPr>
              <w:t>a3032b33-ec6a-4a3a-8fe6-76707225ec2b</w:t>
            </w:r>
          </w:p>
        </w:tc>
        <w:tc>
          <w:tcPr>
            <w:tcW w:w="0" w:type="auto"/>
            <w:shd w:val="clear" w:color="auto" w:fill="98FB98"/>
          </w:tcPr>
          <w:p w:rsidR="001D1FF3" w:rsidRDefault="003A3940">
            <w:r>
              <w:t>Translated (100%)</w:t>
            </w:r>
          </w:p>
        </w:tc>
        <w:tc>
          <w:tcPr>
            <w:tcW w:w="0" w:type="auto"/>
            <w:shd w:val="clear" w:color="auto" w:fill="98FB98"/>
          </w:tcPr>
          <w:p w:rsidR="001D1FF3" w:rsidRDefault="003A3940">
            <w:r>
              <w:t>No interference was observed from rheumatoid factors up to a concentration of 1630 IU/</w:t>
            </w:r>
            <w:proofErr w:type="spellStart"/>
            <w:r>
              <w:t>mL.</w:t>
            </w:r>
            <w:proofErr w:type="spellEnd"/>
          </w:p>
        </w:tc>
        <w:tc>
          <w:tcPr>
            <w:tcW w:w="0" w:type="auto"/>
            <w:shd w:val="clear" w:color="auto" w:fill="98FB98"/>
          </w:tcPr>
          <w:p w:rsidR="001D1FF3" w:rsidRDefault="003A3940">
            <w:pPr>
              <w:rPr>
                <w:lang w:val="lt-LT"/>
              </w:rPr>
            </w:pPr>
            <w:r>
              <w:rPr>
                <w:lang w:val="lt-LT"/>
              </w:rPr>
              <w:t>Reumatoidinio faktoriaus įtaka nebuvo pastebėta, kai jo koncentracija siekė iki 1630 IU/mL.</w:t>
            </w:r>
          </w:p>
        </w:tc>
      </w:tr>
      <w:tr w:rsidR="001D1FF3">
        <w:tc>
          <w:tcPr>
            <w:tcW w:w="0" w:type="auto"/>
            <w:shd w:val="clear" w:color="auto" w:fill="F5DEB3"/>
          </w:tcPr>
          <w:p w:rsidR="001D1FF3" w:rsidRDefault="003A3940">
            <w:r>
              <w:rPr>
                <w:rStyle w:val="SegmentID"/>
              </w:rPr>
              <w:t>88</w:t>
            </w:r>
            <w:r>
              <w:rPr>
                <w:rStyle w:val="TransUnitID"/>
              </w:rPr>
              <w:t>cf3abb78-b122-41</w:t>
            </w:r>
            <w:r>
              <w:rPr>
                <w:rStyle w:val="TransUnitID"/>
              </w:rPr>
              <w:t>ea-8770-27d1ee047a04</w:t>
            </w:r>
          </w:p>
        </w:tc>
        <w:tc>
          <w:tcPr>
            <w:tcW w:w="0" w:type="auto"/>
            <w:shd w:val="clear" w:color="auto" w:fill="F5DEB3"/>
          </w:tcPr>
          <w:p w:rsidR="001D1FF3" w:rsidRDefault="003A3940">
            <w:r>
              <w:t>Translated (81%)</w:t>
            </w:r>
          </w:p>
        </w:tc>
        <w:tc>
          <w:tcPr>
            <w:tcW w:w="0" w:type="auto"/>
            <w:shd w:val="clear" w:color="auto" w:fill="F5DEB3"/>
          </w:tcPr>
          <w:p w:rsidR="001D1FF3" w:rsidRDefault="003A3940">
            <w:r>
              <w:t>In vitro tests were performed on a panel of commonly used pharmaceuticals.</w:t>
            </w:r>
          </w:p>
        </w:tc>
        <w:tc>
          <w:tcPr>
            <w:tcW w:w="0" w:type="auto"/>
            <w:shd w:val="clear" w:color="auto" w:fill="F5DEB3"/>
          </w:tcPr>
          <w:p w:rsidR="001D1FF3" w:rsidRDefault="003A3940">
            <w:pPr>
              <w:rPr>
                <w:lang w:val="lt-LT"/>
              </w:rPr>
            </w:pPr>
            <w:r>
              <w:rPr>
                <w:lang w:val="lt-LT"/>
              </w:rPr>
              <w:t>Buvo atlikti in vitro tyrimai su grupe dažniausiai naudojamų medikamentų.</w:t>
            </w:r>
          </w:p>
        </w:tc>
      </w:tr>
      <w:tr w:rsidR="001D1FF3">
        <w:tc>
          <w:tcPr>
            <w:tcW w:w="0" w:type="auto"/>
            <w:shd w:val="clear" w:color="auto" w:fill="FFFFFF"/>
          </w:tcPr>
          <w:p w:rsidR="001D1FF3" w:rsidRDefault="003A3940">
            <w:r>
              <w:rPr>
                <w:rStyle w:val="SegmentID"/>
              </w:rPr>
              <w:t>89</w:t>
            </w:r>
            <w:r>
              <w:rPr>
                <w:rStyle w:val="TransUnitID"/>
              </w:rPr>
              <w:t>cf3abb78-b122-41ea-8770-27d1ee047a04</w:t>
            </w:r>
          </w:p>
        </w:tc>
        <w:tc>
          <w:tcPr>
            <w:tcW w:w="0" w:type="auto"/>
            <w:shd w:val="clear" w:color="auto" w:fill="FFFFFF"/>
          </w:tcPr>
          <w:p w:rsidR="001D1FF3" w:rsidRDefault="003A3940">
            <w:r>
              <w:t>Translated (0%)</w:t>
            </w:r>
          </w:p>
        </w:tc>
        <w:tc>
          <w:tcPr>
            <w:tcW w:w="0" w:type="auto"/>
            <w:shd w:val="clear" w:color="auto" w:fill="FFFFFF"/>
          </w:tcPr>
          <w:p w:rsidR="001D1FF3" w:rsidRDefault="003A3940">
            <w:r>
              <w:t xml:space="preserve">While 34 of these showed no interference with the assay, </w:t>
            </w:r>
            <w:proofErr w:type="spellStart"/>
            <w:r>
              <w:t>uzara</w:t>
            </w:r>
            <w:proofErr w:type="spellEnd"/>
            <w:r>
              <w:t xml:space="preserve">, </w:t>
            </w:r>
            <w:proofErr w:type="spellStart"/>
            <w:r>
              <w:t>nabumetone</w:t>
            </w:r>
            <w:proofErr w:type="spellEnd"/>
            <w:r>
              <w:t xml:space="preserve">, hydrocortisone, </w:t>
            </w:r>
            <w:proofErr w:type="spellStart"/>
            <w:r>
              <w:t>pentoxifylline</w:t>
            </w:r>
            <w:proofErr w:type="spellEnd"/>
            <w:r>
              <w:t xml:space="preserve"> and </w:t>
            </w:r>
            <w:proofErr w:type="spellStart"/>
            <w:r>
              <w:t>canrenone</w:t>
            </w:r>
            <w:proofErr w:type="spellEnd"/>
            <w:r>
              <w:t xml:space="preserve"> were identified to cause falsely elevated digoxin values at concentrations of the recommended daily dose.</w:t>
            </w:r>
          </w:p>
        </w:tc>
        <w:tc>
          <w:tcPr>
            <w:tcW w:w="0" w:type="auto"/>
            <w:shd w:val="clear" w:color="auto" w:fill="FFFFFF"/>
          </w:tcPr>
          <w:p w:rsidR="001D1FF3" w:rsidRDefault="003A3940">
            <w:pPr>
              <w:rPr>
                <w:lang w:val="lt-LT"/>
              </w:rPr>
            </w:pPr>
            <w:r>
              <w:rPr>
                <w:lang w:val="lt-LT"/>
              </w:rPr>
              <w:t>Nors 34 iš jų nedarė jokio po</w:t>
            </w:r>
            <w:r>
              <w:rPr>
                <w:lang w:val="lt-LT"/>
              </w:rPr>
              <w:t xml:space="preserve">veikio tyrimui, buvo nustatyta, kad uzara, nabumetonas, hidrokortizonas, pentoksifilinas ir kanrenonas nulėmė klaidingai padidėjusias digoksino reikšmes, koncentracijai atitinkant rekomenduojamas kasdienes dozes. </w:t>
            </w:r>
          </w:p>
        </w:tc>
      </w:tr>
      <w:tr w:rsidR="001D1FF3">
        <w:tc>
          <w:tcPr>
            <w:tcW w:w="0" w:type="auto"/>
            <w:shd w:val="clear" w:color="auto" w:fill="FFFFFF"/>
          </w:tcPr>
          <w:p w:rsidR="001D1FF3" w:rsidRDefault="003A3940">
            <w:r>
              <w:rPr>
                <w:rStyle w:val="SegmentID"/>
              </w:rPr>
              <w:t>90</w:t>
            </w:r>
            <w:r>
              <w:rPr>
                <w:rStyle w:val="TransUnitID"/>
              </w:rPr>
              <w:t>32453649-2f8c-4473-998e-93ebdd8d384d</w:t>
            </w:r>
          </w:p>
        </w:tc>
        <w:tc>
          <w:tcPr>
            <w:tcW w:w="0" w:type="auto"/>
            <w:shd w:val="clear" w:color="auto" w:fill="FFFFFF"/>
          </w:tcPr>
          <w:p w:rsidR="001D1FF3" w:rsidRDefault="003A3940">
            <w:r>
              <w:t>Tr</w:t>
            </w:r>
            <w:r>
              <w:t>anslated (0%)</w:t>
            </w:r>
          </w:p>
        </w:tc>
        <w:tc>
          <w:tcPr>
            <w:tcW w:w="0" w:type="auto"/>
            <w:shd w:val="clear" w:color="auto" w:fill="FFFFFF"/>
          </w:tcPr>
          <w:p w:rsidR="001D1FF3" w:rsidRDefault="003A3940">
            <w:r>
              <w:t xml:space="preserve">Spironolactone causes elevated digoxin results above (drug) levels </w:t>
            </w:r>
            <w:proofErr w:type="gramStart"/>
            <w:r>
              <w:t>of 10000 ng/</w:t>
            </w:r>
            <w:proofErr w:type="spellStart"/>
            <w:r>
              <w:t>mL</w:t>
            </w:r>
            <w:proofErr w:type="gramEnd"/>
            <w:r>
              <w:t>.</w:t>
            </w:r>
            <w:proofErr w:type="spellEnd"/>
          </w:p>
        </w:tc>
        <w:tc>
          <w:tcPr>
            <w:tcW w:w="0" w:type="auto"/>
            <w:shd w:val="clear" w:color="auto" w:fill="FFFFFF"/>
          </w:tcPr>
          <w:p w:rsidR="001D1FF3" w:rsidRDefault="003A3940">
            <w:pPr>
              <w:rPr>
                <w:lang w:val="lt-LT"/>
              </w:rPr>
            </w:pPr>
            <w:r>
              <w:rPr>
                <w:lang w:val="lt-LT"/>
              </w:rPr>
              <w:t>Spironolaktonas nulemia padidėjusius digoksino rezultatus koncentracijai viršijant (vaisto) 10000 ng/mL.</w:t>
            </w:r>
          </w:p>
        </w:tc>
      </w:tr>
      <w:tr w:rsidR="001D1FF3">
        <w:tc>
          <w:tcPr>
            <w:tcW w:w="0" w:type="auto"/>
            <w:shd w:val="clear" w:color="auto" w:fill="98FB98"/>
          </w:tcPr>
          <w:p w:rsidR="001D1FF3" w:rsidRDefault="003A3940">
            <w:r>
              <w:rPr>
                <w:rStyle w:val="SegmentID"/>
              </w:rPr>
              <w:t>91</w:t>
            </w:r>
            <w:r>
              <w:rPr>
                <w:rStyle w:val="TransUnitID"/>
              </w:rPr>
              <w:t>32453649-2f8c-4473-998e-93ebdd8d384d</w:t>
            </w:r>
          </w:p>
        </w:tc>
        <w:tc>
          <w:tcPr>
            <w:tcW w:w="0" w:type="auto"/>
            <w:shd w:val="clear" w:color="auto" w:fill="98FB98"/>
          </w:tcPr>
          <w:p w:rsidR="001D1FF3" w:rsidRDefault="003A3940">
            <w:r>
              <w:t>Translated (10</w:t>
            </w:r>
            <w:r>
              <w:t>0%)</w:t>
            </w:r>
          </w:p>
        </w:tc>
        <w:tc>
          <w:tcPr>
            <w:tcW w:w="0" w:type="auto"/>
            <w:shd w:val="clear" w:color="auto" w:fill="98FB98"/>
          </w:tcPr>
          <w:p w:rsidR="001D1FF3" w:rsidRDefault="003A3940">
            <w:proofErr w:type="spellStart"/>
            <w:r>
              <w:t>Canrenone</w:t>
            </w:r>
            <w:proofErr w:type="spellEnd"/>
            <w:r>
              <w:t xml:space="preserve"> causes elevated digoxin results above (drug) levels </w:t>
            </w:r>
            <w:proofErr w:type="gramStart"/>
            <w:r>
              <w:t>of 80000 ng/</w:t>
            </w:r>
            <w:proofErr w:type="spellStart"/>
            <w:r>
              <w:t>mL</w:t>
            </w:r>
            <w:proofErr w:type="gramEnd"/>
            <w:r>
              <w:t>.</w:t>
            </w:r>
            <w:proofErr w:type="spellEnd"/>
          </w:p>
        </w:tc>
        <w:tc>
          <w:tcPr>
            <w:tcW w:w="0" w:type="auto"/>
            <w:shd w:val="clear" w:color="auto" w:fill="98FB98"/>
          </w:tcPr>
          <w:p w:rsidR="001D1FF3" w:rsidRDefault="003A3940">
            <w:pPr>
              <w:rPr>
                <w:lang w:val="lt-LT"/>
              </w:rPr>
            </w:pPr>
            <w:r>
              <w:rPr>
                <w:lang w:val="lt-LT"/>
              </w:rPr>
              <w:t>Kanrenonas nulemia padidėjusius digoksino rezultatus koncentracijai viršijant (vaisto) 80000 ng/mL.</w:t>
            </w:r>
          </w:p>
        </w:tc>
      </w:tr>
      <w:tr w:rsidR="001D1FF3">
        <w:tc>
          <w:tcPr>
            <w:tcW w:w="0" w:type="auto"/>
            <w:shd w:val="clear" w:color="auto" w:fill="FFFFFF"/>
          </w:tcPr>
          <w:p w:rsidR="001D1FF3" w:rsidRDefault="003A3940">
            <w:r>
              <w:rPr>
                <w:rStyle w:val="SegmentID"/>
              </w:rPr>
              <w:t>92</w:t>
            </w:r>
            <w:r>
              <w:rPr>
                <w:rStyle w:val="TransUnitID"/>
              </w:rPr>
              <w:t>0e8881e5-7020-4e0c-8bab-e6883aba0424</w:t>
            </w:r>
          </w:p>
        </w:tc>
        <w:tc>
          <w:tcPr>
            <w:tcW w:w="0" w:type="auto"/>
            <w:shd w:val="clear" w:color="auto" w:fill="FFFFFF"/>
          </w:tcPr>
          <w:p w:rsidR="001D1FF3" w:rsidRDefault="003A3940">
            <w:r>
              <w:t>Translated (0%)</w:t>
            </w:r>
          </w:p>
        </w:tc>
        <w:tc>
          <w:tcPr>
            <w:tcW w:w="0" w:type="auto"/>
            <w:shd w:val="clear" w:color="auto" w:fill="FFFFFF"/>
          </w:tcPr>
          <w:p w:rsidR="001D1FF3" w:rsidRDefault="003A3940">
            <w:r>
              <w:t xml:space="preserve">Digoxin-like </w:t>
            </w:r>
            <w:proofErr w:type="spellStart"/>
            <w:r>
              <w:t>immunoreactive</w:t>
            </w:r>
            <w:proofErr w:type="spellEnd"/>
            <w:r>
              <w:t xml:space="preserve"> substances (DLIS) have been identified in blood from patients in renal failure, </w:t>
            </w:r>
            <w:r>
              <w:lastRenderedPageBreak/>
              <w:t>liver failure, and pregnant women in their third trimester.</w:t>
            </w:r>
          </w:p>
        </w:tc>
        <w:tc>
          <w:tcPr>
            <w:tcW w:w="0" w:type="auto"/>
            <w:shd w:val="clear" w:color="auto" w:fill="FFFFFF"/>
          </w:tcPr>
          <w:p w:rsidR="001D1FF3" w:rsidRDefault="003A3940" w:rsidP="003E0630">
            <w:pPr>
              <w:rPr>
                <w:lang w:val="lt-LT"/>
              </w:rPr>
            </w:pPr>
            <w:r>
              <w:rPr>
                <w:lang w:val="lt-LT"/>
              </w:rPr>
              <w:lastRenderedPageBreak/>
              <w:t xml:space="preserve">Tiriant pacientų, sergančių inkstų nepakankamumu, kepenų nepakankamumu ir nėščių moterų </w:t>
            </w:r>
            <w:r>
              <w:rPr>
                <w:lang w:val="lt-LT"/>
              </w:rPr>
              <w:t xml:space="preserve">trečiame </w:t>
            </w:r>
            <w:del w:id="6" w:author="Krasuckis, Ignas {DEEB~Vilnius-Jasinskio}" w:date="2015-09-28T10:09:00Z">
              <w:r w:rsidDel="003E0630">
                <w:rPr>
                  <w:lang w:val="lt-LT"/>
                </w:rPr>
                <w:delText xml:space="preserve">semestre </w:delText>
              </w:r>
            </w:del>
            <w:ins w:id="7" w:author="Krasuckis, Ignas {DEEB~Vilnius-Jasinskio}" w:date="2015-09-28T10:09:00Z">
              <w:r w:rsidR="003E0630">
                <w:rPr>
                  <w:lang w:val="lt-LT"/>
                </w:rPr>
                <w:t>trimestre</w:t>
              </w:r>
              <w:r w:rsidR="003E0630">
                <w:rPr>
                  <w:lang w:val="lt-LT"/>
                </w:rPr>
                <w:t xml:space="preserve"> </w:t>
              </w:r>
            </w:ins>
            <w:r>
              <w:rPr>
                <w:lang w:val="lt-LT"/>
              </w:rPr>
              <w:t xml:space="preserve">mėginius, buvo nustatytos į </w:t>
            </w:r>
            <w:r>
              <w:rPr>
                <w:lang w:val="lt-LT"/>
              </w:rPr>
              <w:lastRenderedPageBreak/>
              <w:t>digoksiną panašios imunoreaktyvios medžiagos (angl. Digoxin-like immunoreactive substances, DLIS).</w:t>
            </w:r>
          </w:p>
        </w:tc>
      </w:tr>
      <w:tr w:rsidR="001D1FF3">
        <w:tc>
          <w:tcPr>
            <w:tcW w:w="0" w:type="auto"/>
            <w:shd w:val="clear" w:color="auto" w:fill="FFFFFF"/>
          </w:tcPr>
          <w:p w:rsidR="001D1FF3" w:rsidRDefault="003A3940">
            <w:r>
              <w:rPr>
                <w:rStyle w:val="SegmentID"/>
              </w:rPr>
              <w:lastRenderedPageBreak/>
              <w:t>93</w:t>
            </w:r>
            <w:r>
              <w:rPr>
                <w:rStyle w:val="TransUnitID"/>
              </w:rPr>
              <w:t>0e8881e5-7020-4e0c-8bab-e6883aba0424</w:t>
            </w:r>
          </w:p>
        </w:tc>
        <w:tc>
          <w:tcPr>
            <w:tcW w:w="0" w:type="auto"/>
            <w:shd w:val="clear" w:color="auto" w:fill="FFFFFF"/>
          </w:tcPr>
          <w:p w:rsidR="001D1FF3" w:rsidRDefault="003A3940">
            <w:r>
              <w:t>Translated (0%)</w:t>
            </w:r>
          </w:p>
        </w:tc>
        <w:tc>
          <w:tcPr>
            <w:tcW w:w="0" w:type="auto"/>
            <w:shd w:val="clear" w:color="auto" w:fill="FFFFFF"/>
          </w:tcPr>
          <w:p w:rsidR="001D1FF3" w:rsidRDefault="003A3940">
            <w:r>
              <w:t>Studies have shown that the presence of DLIS in a sampl</w:t>
            </w:r>
            <w:r>
              <w:t>e can result in a false elevation of digoxin when assayed by commercially available immunoassays</w:t>
            </w:r>
            <w:proofErr w:type="gramStart"/>
            <w:r>
              <w:t>.</w:t>
            </w:r>
            <w:r>
              <w:rPr>
                <w:rStyle w:val="LockedContent"/>
              </w:rPr>
              <w:t>&lt;</w:t>
            </w:r>
            <w:proofErr w:type="gramEnd"/>
            <w:r>
              <w:rPr>
                <w:rStyle w:val="LockedContent"/>
              </w:rPr>
              <w:t xml:space="preserve">Keys PW, Stafford RW. In: Taylor WJ, Finn AL, eds. Individualizing Drug Therapy: Practical Applications of Drug Monitoring. New York, Gross, Townsend, Frank, </w:t>
            </w:r>
            <w:proofErr w:type="spellStart"/>
            <w:r>
              <w:rPr>
                <w:rStyle w:val="LockedContent"/>
              </w:rPr>
              <w:t>Inc</w:t>
            </w:r>
            <w:proofErr w:type="spellEnd"/>
            <w:r>
              <w:rPr>
                <w:rStyle w:val="LockedContent"/>
              </w:rPr>
              <w:t xml:space="preserve">; 1981; </w:t>
            </w:r>
            <w:proofErr w:type="spellStart"/>
            <w:r>
              <w:rPr>
                <w:rStyle w:val="LockedContent"/>
              </w:rPr>
              <w:t>vol</w:t>
            </w:r>
            <w:proofErr w:type="spellEnd"/>
            <w:r>
              <w:rPr>
                <w:rStyle w:val="LockedContent"/>
              </w:rPr>
              <w:t xml:space="preserve"> 3:1-21./&gt;</w:t>
            </w:r>
            <w:r>
              <w:rPr>
                <w:rStyle w:val="Tag"/>
              </w:rPr>
              <w:t>&lt;805&gt;</w:t>
            </w:r>
            <w:r>
              <w:t>,</w:t>
            </w:r>
            <w:r>
              <w:rPr>
                <w:rStyle w:val="Tag"/>
              </w:rPr>
              <w:t>&lt;/805&gt;</w:t>
            </w:r>
            <w:r>
              <w:rPr>
                <w:rStyle w:val="LockedContent"/>
              </w:rPr>
              <w:t xml:space="preserve">&lt;Valdes R Jr. Endogenous digoxin-like </w:t>
            </w:r>
            <w:proofErr w:type="spellStart"/>
            <w:r>
              <w:rPr>
                <w:rStyle w:val="LockedContent"/>
              </w:rPr>
              <w:t>immunoreactive</w:t>
            </w:r>
            <w:proofErr w:type="spellEnd"/>
            <w:r>
              <w:rPr>
                <w:rStyle w:val="LockedContent"/>
              </w:rPr>
              <w:t xml:space="preserve"> factors: impact on digoxin measurements and potential physiological implications. </w:t>
            </w:r>
            <w:proofErr w:type="spellStart"/>
            <w:r>
              <w:rPr>
                <w:rStyle w:val="LockedContent"/>
              </w:rPr>
              <w:t>Clin</w:t>
            </w:r>
            <w:proofErr w:type="spellEnd"/>
            <w:r>
              <w:rPr>
                <w:rStyle w:val="LockedContent"/>
              </w:rPr>
              <w:t xml:space="preserve"> </w:t>
            </w:r>
            <w:proofErr w:type="spellStart"/>
            <w:r>
              <w:rPr>
                <w:rStyle w:val="LockedContent"/>
              </w:rPr>
              <w:t>Chem</w:t>
            </w:r>
            <w:proofErr w:type="spellEnd"/>
            <w:r>
              <w:rPr>
                <w:rStyle w:val="LockedContent"/>
              </w:rPr>
              <w:t xml:space="preserve"> 1985;31(9):1525-1532./&gt;</w:t>
            </w:r>
            <w:r>
              <w:rPr>
                <w:rStyle w:val="Tag"/>
              </w:rPr>
              <w:t>&lt;807&gt;</w:t>
            </w:r>
            <w:r>
              <w:t>,</w:t>
            </w:r>
            <w:r>
              <w:rPr>
                <w:rStyle w:val="Tag"/>
              </w:rPr>
              <w:t>&lt;/807&gt;</w:t>
            </w:r>
          </w:p>
        </w:tc>
        <w:tc>
          <w:tcPr>
            <w:tcW w:w="0" w:type="auto"/>
            <w:shd w:val="clear" w:color="auto" w:fill="FFFFFF"/>
          </w:tcPr>
          <w:p w:rsidR="001D1FF3" w:rsidRDefault="003A3940">
            <w:pPr>
              <w:rPr>
                <w:lang w:val="lt-LT"/>
              </w:rPr>
            </w:pPr>
            <w:r>
              <w:rPr>
                <w:lang w:val="lt-LT"/>
              </w:rPr>
              <w:t>Tyrimai rodo, kad mėginyje esančios DLI</w:t>
            </w:r>
            <w:r>
              <w:rPr>
                <w:lang w:val="lt-LT"/>
              </w:rPr>
              <w:t>S gali nulemti klaidingai padidėjusius digoksino rezultatus, kai tiriama rinkoje esančiais imunologiniais tyrimais.</w:t>
            </w:r>
            <w:r>
              <w:rPr>
                <w:rStyle w:val="LockedContent"/>
                <w:lang w:val="lt-LT"/>
              </w:rPr>
              <w:t>&lt;Keys PW, Stafford RW. In: Taylor WJ, Finn AL, eds. Individualizing Drug Therapy: Practical Applications of Drug Monitoring. New York, Gross,</w:t>
            </w:r>
            <w:r>
              <w:rPr>
                <w:rStyle w:val="LockedContent"/>
                <w:lang w:val="lt-LT"/>
              </w:rPr>
              <w:t xml:space="preserve"> Townsend, Frank, Inc; 1981; vol 3:1-21./&gt;</w:t>
            </w:r>
            <w:r>
              <w:rPr>
                <w:rStyle w:val="Tag"/>
                <w:lang w:val="lt-LT"/>
              </w:rPr>
              <w:t>&lt;805&gt;</w:t>
            </w:r>
            <w:r>
              <w:rPr>
                <w:lang w:val="lt-LT"/>
              </w:rPr>
              <w:t>,</w:t>
            </w:r>
            <w:r>
              <w:rPr>
                <w:rStyle w:val="Tag"/>
                <w:lang w:val="lt-LT"/>
              </w:rPr>
              <w:t>&lt;/805&gt;</w:t>
            </w:r>
            <w:r>
              <w:rPr>
                <w:rStyle w:val="LockedContent"/>
                <w:lang w:val="lt-LT"/>
              </w:rPr>
              <w:t>&lt;Valdes R Jr. Endogenous digoxin-like immunoreactive factors: impact on digoxin measurements and potential physiological implications. Clin Chem 1985;31(9):1525-1532./&gt;</w:t>
            </w:r>
            <w:r>
              <w:rPr>
                <w:rStyle w:val="Tag"/>
                <w:lang w:val="lt-LT"/>
              </w:rPr>
              <w:t>&lt;807&gt;</w:t>
            </w:r>
            <w:r>
              <w:rPr>
                <w:lang w:val="lt-LT"/>
              </w:rPr>
              <w:t>,</w:t>
            </w:r>
            <w:r>
              <w:rPr>
                <w:rStyle w:val="Tag"/>
                <w:lang w:val="lt-LT"/>
              </w:rPr>
              <w:t>&lt;/807&gt;</w:t>
            </w:r>
          </w:p>
        </w:tc>
      </w:tr>
      <w:tr w:rsidR="001D1FF3">
        <w:tc>
          <w:tcPr>
            <w:tcW w:w="0" w:type="auto"/>
            <w:shd w:val="clear" w:color="auto" w:fill="FFFFFF"/>
          </w:tcPr>
          <w:p w:rsidR="001D1FF3" w:rsidRDefault="003A3940">
            <w:r>
              <w:rPr>
                <w:rStyle w:val="SegmentID"/>
              </w:rPr>
              <w:t>94</w:t>
            </w:r>
            <w:r>
              <w:rPr>
                <w:rStyle w:val="TransUnitID"/>
              </w:rPr>
              <w:t>c8819f52-7a7a-4107</w:t>
            </w:r>
            <w:r>
              <w:rPr>
                <w:rStyle w:val="TransUnitID"/>
              </w:rPr>
              <w:t>-9f93-0eacb565cfcc</w:t>
            </w:r>
          </w:p>
        </w:tc>
        <w:tc>
          <w:tcPr>
            <w:tcW w:w="0" w:type="auto"/>
            <w:shd w:val="clear" w:color="auto" w:fill="FFFFFF"/>
          </w:tcPr>
          <w:p w:rsidR="001D1FF3" w:rsidRDefault="003A3940">
            <w:r>
              <w:t>Translated (0%)</w:t>
            </w:r>
          </w:p>
        </w:tc>
        <w:tc>
          <w:tcPr>
            <w:tcW w:w="0" w:type="auto"/>
            <w:shd w:val="clear" w:color="auto" w:fill="FFFFFF"/>
          </w:tcPr>
          <w:p w:rsidR="001D1FF3" w:rsidRDefault="003A3940">
            <w:r>
              <w:t xml:space="preserve">As stated by the manufacturers of digitalis antidotes, the therapeutic antibody fragments against digitalis (e.g. </w:t>
            </w:r>
            <w:proofErr w:type="spellStart"/>
            <w:r>
              <w:t>DigiFab</w:t>
            </w:r>
            <w:proofErr w:type="spellEnd"/>
            <w:r>
              <w:rPr>
                <w:rStyle w:val="Tag"/>
              </w:rPr>
              <w:t>&lt;811/&gt;</w:t>
            </w:r>
            <w:r>
              <w:t xml:space="preserve">, </w:t>
            </w:r>
            <w:proofErr w:type="spellStart"/>
            <w:r>
              <w:t>DigiBind</w:t>
            </w:r>
            <w:proofErr w:type="spellEnd"/>
            <w:r>
              <w:rPr>
                <w:rStyle w:val="Tag"/>
              </w:rPr>
              <w:t>&lt;812/&gt;</w:t>
            </w:r>
            <w:r>
              <w:t>) will interfere with digitalis immunoassay measurements.</w:t>
            </w:r>
          </w:p>
        </w:tc>
        <w:tc>
          <w:tcPr>
            <w:tcW w:w="0" w:type="auto"/>
            <w:shd w:val="clear" w:color="auto" w:fill="FFFFFF"/>
          </w:tcPr>
          <w:p w:rsidR="001D1FF3" w:rsidRDefault="003A3940">
            <w:pPr>
              <w:rPr>
                <w:lang w:val="lt-LT"/>
              </w:rPr>
            </w:pPr>
            <w:r>
              <w:rPr>
                <w:lang w:val="lt-LT"/>
              </w:rPr>
              <w:t>Digitalio priešnuodž</w:t>
            </w:r>
            <w:r>
              <w:rPr>
                <w:lang w:val="lt-LT"/>
              </w:rPr>
              <w:t>ių gamintojai nurodo, kad terapiniai antikūnų fragmentai prieš digitalį  (pvz.: DigiFab</w:t>
            </w:r>
            <w:r>
              <w:rPr>
                <w:rStyle w:val="Tag"/>
                <w:lang w:val="lt-LT"/>
              </w:rPr>
              <w:t>&lt;811/&gt;</w:t>
            </w:r>
            <w:r>
              <w:rPr>
                <w:lang w:val="lt-LT"/>
              </w:rPr>
              <w:t>, DigiBind</w:t>
            </w:r>
            <w:r>
              <w:rPr>
                <w:rStyle w:val="Tag"/>
                <w:lang w:val="lt-LT"/>
              </w:rPr>
              <w:t>&lt;812/&gt;</w:t>
            </w:r>
            <w:r>
              <w:rPr>
                <w:lang w:val="lt-LT"/>
              </w:rPr>
              <w:t>) daro poveikį digitalio imunologiniams tyrimams.</w:t>
            </w:r>
          </w:p>
        </w:tc>
      </w:tr>
      <w:tr w:rsidR="001D1FF3">
        <w:tc>
          <w:tcPr>
            <w:tcW w:w="0" w:type="auto"/>
            <w:shd w:val="clear" w:color="auto" w:fill="FFFFFF"/>
          </w:tcPr>
          <w:p w:rsidR="001D1FF3" w:rsidRDefault="003A3940">
            <w:r>
              <w:rPr>
                <w:rStyle w:val="SegmentID"/>
              </w:rPr>
              <w:t>95</w:t>
            </w:r>
            <w:r>
              <w:rPr>
                <w:rStyle w:val="TransUnitID"/>
              </w:rPr>
              <w:t>c8819f52-7a7a-4107-9f93-0eacb565cfcc</w:t>
            </w:r>
          </w:p>
        </w:tc>
        <w:tc>
          <w:tcPr>
            <w:tcW w:w="0" w:type="auto"/>
            <w:shd w:val="clear" w:color="auto" w:fill="FFFFFF"/>
          </w:tcPr>
          <w:p w:rsidR="001D1FF3" w:rsidRDefault="003A3940">
            <w:r>
              <w:t>Translated (0%)</w:t>
            </w:r>
          </w:p>
        </w:tc>
        <w:tc>
          <w:tcPr>
            <w:tcW w:w="0" w:type="auto"/>
            <w:shd w:val="clear" w:color="auto" w:fill="FFFFFF"/>
          </w:tcPr>
          <w:p w:rsidR="001D1FF3" w:rsidRDefault="003A3940">
            <w:r>
              <w:t xml:space="preserve">Therefore, the manufacturer of </w:t>
            </w:r>
            <w:proofErr w:type="spellStart"/>
            <w:r>
              <w:t>DigiFab</w:t>
            </w:r>
            <w:proofErr w:type="spellEnd"/>
            <w:r>
              <w:rPr>
                <w:rStyle w:val="Tag"/>
              </w:rPr>
              <w:t>&lt;</w:t>
            </w:r>
            <w:r>
              <w:rPr>
                <w:rStyle w:val="Tag"/>
              </w:rPr>
              <w:t>814/&gt;</w:t>
            </w:r>
            <w:r>
              <w:t xml:space="preserve"> recommends to obtain samples for determination of digoxin concentration prior to antidote administration.</w:t>
            </w:r>
          </w:p>
        </w:tc>
        <w:tc>
          <w:tcPr>
            <w:tcW w:w="0" w:type="auto"/>
            <w:shd w:val="clear" w:color="auto" w:fill="FFFFFF"/>
          </w:tcPr>
          <w:p w:rsidR="001D1FF3" w:rsidRDefault="003A3940">
            <w:pPr>
              <w:rPr>
                <w:lang w:val="lt-LT"/>
              </w:rPr>
            </w:pPr>
            <w:r>
              <w:rPr>
                <w:lang w:val="lt-LT"/>
              </w:rPr>
              <w:t>Todėl DigiFab gamintojas rekomenduoja mėginius digoksino koncentracijos nustatymui paimti prieš skiriant priešnuodį.</w:t>
            </w:r>
          </w:p>
        </w:tc>
      </w:tr>
      <w:tr w:rsidR="001D1FF3">
        <w:tc>
          <w:tcPr>
            <w:tcW w:w="0" w:type="auto"/>
            <w:shd w:val="clear" w:color="auto" w:fill="FFFFFF"/>
          </w:tcPr>
          <w:p w:rsidR="001D1FF3" w:rsidRDefault="003A3940">
            <w:r>
              <w:rPr>
                <w:rStyle w:val="SegmentID"/>
              </w:rPr>
              <w:t>96</w:t>
            </w:r>
            <w:r>
              <w:rPr>
                <w:rStyle w:val="TransUnitID"/>
              </w:rPr>
              <w:t>c8819f52-7a7a-4107-9f93-</w:t>
            </w:r>
            <w:r>
              <w:rPr>
                <w:rStyle w:val="TransUnitID"/>
              </w:rPr>
              <w:t>0eacb565cfcc</w:t>
            </w:r>
          </w:p>
        </w:tc>
        <w:tc>
          <w:tcPr>
            <w:tcW w:w="0" w:type="auto"/>
            <w:shd w:val="clear" w:color="auto" w:fill="FFFFFF"/>
          </w:tcPr>
          <w:p w:rsidR="001D1FF3" w:rsidRDefault="003A3940">
            <w:r>
              <w:t>Translated (0%)</w:t>
            </w:r>
          </w:p>
        </w:tc>
        <w:tc>
          <w:tcPr>
            <w:tcW w:w="0" w:type="auto"/>
            <w:shd w:val="clear" w:color="auto" w:fill="FFFFFF"/>
          </w:tcPr>
          <w:p w:rsidR="001D1FF3" w:rsidRDefault="003A3940">
            <w:r>
              <w:t xml:space="preserve">As a consequence </w:t>
            </w:r>
            <w:proofErr w:type="spellStart"/>
            <w:r>
              <w:t>Elecsys</w:t>
            </w:r>
            <w:proofErr w:type="spellEnd"/>
            <w:r>
              <w:t xml:space="preserve"> Digoxin concentrations may be falsely elevated if measured in the presence of the antidote until the Fab fragments are eliminated from the body.</w:t>
            </w:r>
          </w:p>
        </w:tc>
        <w:tc>
          <w:tcPr>
            <w:tcW w:w="0" w:type="auto"/>
            <w:shd w:val="clear" w:color="auto" w:fill="FFFFFF"/>
          </w:tcPr>
          <w:p w:rsidR="001D1FF3" w:rsidRDefault="003A3940">
            <w:pPr>
              <w:rPr>
                <w:lang w:val="lt-LT"/>
              </w:rPr>
            </w:pPr>
            <w:r>
              <w:rPr>
                <w:lang w:val="lt-LT"/>
              </w:rPr>
              <w:t>Elecsys Digoxin nustatyta koncentracija dėl šių priežasči</w:t>
            </w:r>
            <w:r>
              <w:rPr>
                <w:lang w:val="lt-LT"/>
              </w:rPr>
              <w:t>ų taip pat gali būti padidėjusi</w:t>
            </w:r>
            <w:ins w:id="8" w:author="Krasuckis, Ignas {DEEB~Vilnius-Jasinskio}" w:date="2015-09-28T10:10:00Z">
              <w:r w:rsidR="00D0364E">
                <w:rPr>
                  <w:lang w:val="lt-LT"/>
                </w:rPr>
                <w:t>,</w:t>
              </w:r>
            </w:ins>
            <w:r>
              <w:rPr>
                <w:lang w:val="lt-LT"/>
              </w:rPr>
              <w:t xml:space="preserve"> jeigu matuojama mėginyje esant priešnuodžio, iki tol, kol Fab fragmentai bus pašalinti iš organizmo.</w:t>
            </w:r>
          </w:p>
        </w:tc>
      </w:tr>
      <w:tr w:rsidR="001D1FF3">
        <w:tc>
          <w:tcPr>
            <w:tcW w:w="0" w:type="auto"/>
            <w:shd w:val="clear" w:color="auto" w:fill="98FB98"/>
          </w:tcPr>
          <w:p w:rsidR="001D1FF3" w:rsidRDefault="003A3940">
            <w:r>
              <w:rPr>
                <w:rStyle w:val="SegmentID"/>
              </w:rPr>
              <w:t>97</w:t>
            </w:r>
            <w:r>
              <w:rPr>
                <w:rStyle w:val="TransUnitID"/>
              </w:rPr>
              <w:t>94a1d52a-69db-4bd8-9154-d4093e354e66</w:t>
            </w:r>
          </w:p>
        </w:tc>
        <w:tc>
          <w:tcPr>
            <w:tcW w:w="0" w:type="auto"/>
            <w:shd w:val="clear" w:color="auto" w:fill="98FB98"/>
          </w:tcPr>
          <w:p w:rsidR="001D1FF3" w:rsidRDefault="003A3940">
            <w:r>
              <w:t>Translated (100%)</w:t>
            </w:r>
          </w:p>
        </w:tc>
        <w:tc>
          <w:tcPr>
            <w:tcW w:w="0" w:type="auto"/>
            <w:shd w:val="clear" w:color="auto" w:fill="98FB98"/>
          </w:tcPr>
          <w:p w:rsidR="001D1FF3" w:rsidRDefault="003A3940">
            <w:r>
              <w:t>Limits and ranges</w:t>
            </w:r>
          </w:p>
        </w:tc>
        <w:tc>
          <w:tcPr>
            <w:tcW w:w="0" w:type="auto"/>
            <w:shd w:val="clear" w:color="auto" w:fill="98FB98"/>
          </w:tcPr>
          <w:p w:rsidR="001D1FF3" w:rsidRDefault="003A3940">
            <w:pPr>
              <w:rPr>
                <w:lang w:val="lt-LT"/>
              </w:rPr>
            </w:pPr>
            <w:r>
              <w:rPr>
                <w:lang w:val="lt-LT"/>
              </w:rPr>
              <w:t>Apribojimai ir reikšmių ribos</w:t>
            </w:r>
          </w:p>
        </w:tc>
      </w:tr>
      <w:tr w:rsidR="001D1FF3">
        <w:tc>
          <w:tcPr>
            <w:tcW w:w="0" w:type="auto"/>
            <w:shd w:val="clear" w:color="auto" w:fill="D3D3D3"/>
          </w:tcPr>
          <w:p w:rsidR="001D1FF3" w:rsidRDefault="003A3940">
            <w:r>
              <w:rPr>
                <w:rStyle w:val="SegmentID"/>
              </w:rPr>
              <w:t>98</w:t>
            </w:r>
            <w:r>
              <w:rPr>
                <w:rStyle w:val="TransUnitID"/>
              </w:rPr>
              <w:t>b555c182-40f7-</w:t>
            </w:r>
            <w:r>
              <w:rPr>
                <w:rStyle w:val="TransUnitID"/>
              </w:rPr>
              <w:t>466a-b8c0-484249d29539</w:t>
            </w:r>
          </w:p>
        </w:tc>
        <w:tc>
          <w:tcPr>
            <w:tcW w:w="0" w:type="auto"/>
            <w:shd w:val="clear" w:color="auto" w:fill="D3D3D3"/>
          </w:tcPr>
          <w:p w:rsidR="001D1FF3" w:rsidRDefault="003A3940">
            <w:r>
              <w:t>Translated (CM)</w:t>
            </w:r>
          </w:p>
        </w:tc>
        <w:tc>
          <w:tcPr>
            <w:tcW w:w="0" w:type="auto"/>
            <w:shd w:val="clear" w:color="auto" w:fill="D3D3D3"/>
          </w:tcPr>
          <w:p w:rsidR="001D1FF3" w:rsidRDefault="003A3940">
            <w:r>
              <w:t>Measuring range</w:t>
            </w:r>
          </w:p>
        </w:tc>
        <w:tc>
          <w:tcPr>
            <w:tcW w:w="0" w:type="auto"/>
            <w:shd w:val="clear" w:color="auto" w:fill="D3D3D3"/>
          </w:tcPr>
          <w:p w:rsidR="001D1FF3" w:rsidRDefault="003A3940">
            <w:pPr>
              <w:rPr>
                <w:lang w:val="lt-LT"/>
              </w:rPr>
            </w:pPr>
            <w:r>
              <w:rPr>
                <w:lang w:val="lt-LT"/>
              </w:rPr>
              <w:t>Matavimų ribos</w:t>
            </w:r>
          </w:p>
        </w:tc>
      </w:tr>
      <w:tr w:rsidR="001D1FF3">
        <w:tc>
          <w:tcPr>
            <w:tcW w:w="0" w:type="auto"/>
            <w:shd w:val="clear" w:color="auto" w:fill="D3D3D3"/>
          </w:tcPr>
          <w:p w:rsidR="001D1FF3" w:rsidRDefault="003A3940">
            <w:r>
              <w:rPr>
                <w:rStyle w:val="SegmentID"/>
              </w:rPr>
              <w:t>99</w:t>
            </w:r>
            <w:r>
              <w:rPr>
                <w:rStyle w:val="TransUnitID"/>
              </w:rPr>
              <w:t>3ece954c-36d6-47a1-a258-203cba1a2502</w:t>
            </w:r>
          </w:p>
        </w:tc>
        <w:tc>
          <w:tcPr>
            <w:tcW w:w="0" w:type="auto"/>
            <w:shd w:val="clear" w:color="auto" w:fill="D3D3D3"/>
          </w:tcPr>
          <w:p w:rsidR="001D1FF3" w:rsidRDefault="003A3940">
            <w:r>
              <w:t>Translated (CM)</w:t>
            </w:r>
          </w:p>
        </w:tc>
        <w:tc>
          <w:tcPr>
            <w:tcW w:w="0" w:type="auto"/>
            <w:shd w:val="clear" w:color="auto" w:fill="D3D3D3"/>
          </w:tcPr>
          <w:p w:rsidR="001D1FF3" w:rsidRDefault="003A3940">
            <w:r>
              <w:t>0.2</w:t>
            </w:r>
            <w:r>
              <w:rPr>
                <w:rStyle w:val="Tag"/>
              </w:rPr>
              <w:t>&lt;844/&gt;</w:t>
            </w:r>
            <w:r>
              <w:t>5.0 ng/mL or 0.26</w:t>
            </w:r>
            <w:r>
              <w:rPr>
                <w:rStyle w:val="Tag"/>
              </w:rPr>
              <w:t>&lt;845/&gt;</w:t>
            </w:r>
            <w:r>
              <w:t>6.4 </w:t>
            </w:r>
            <w:proofErr w:type="spellStart"/>
            <w:r>
              <w:t>nmol</w:t>
            </w:r>
            <w:proofErr w:type="spellEnd"/>
            <w:r>
              <w:t>/L (defined by the Limit of Detection and the maximum of the master curve).</w:t>
            </w:r>
          </w:p>
        </w:tc>
        <w:tc>
          <w:tcPr>
            <w:tcW w:w="0" w:type="auto"/>
            <w:shd w:val="clear" w:color="auto" w:fill="D3D3D3"/>
          </w:tcPr>
          <w:p w:rsidR="001D1FF3" w:rsidRDefault="003A3940">
            <w:pPr>
              <w:rPr>
                <w:lang w:val="lt-LT"/>
              </w:rPr>
            </w:pPr>
            <w:r>
              <w:rPr>
                <w:lang w:val="lt-LT"/>
              </w:rPr>
              <w:t>0.2</w:t>
            </w:r>
            <w:r>
              <w:rPr>
                <w:rStyle w:val="Tag"/>
                <w:lang w:val="lt-LT"/>
              </w:rPr>
              <w:t>&lt;844/&gt;</w:t>
            </w:r>
            <w:r>
              <w:rPr>
                <w:lang w:val="lt-LT"/>
              </w:rPr>
              <w:t>5.0 ng/mL arba 0.26</w:t>
            </w:r>
            <w:r>
              <w:rPr>
                <w:rStyle w:val="Tag"/>
                <w:lang w:val="lt-LT"/>
              </w:rPr>
              <w:t>&lt;845/&gt;</w:t>
            </w:r>
            <w:r>
              <w:rPr>
                <w:lang w:val="lt-LT"/>
              </w:rPr>
              <w:t>6.4 nmol/L (apibrėžiamos pagal nustatymo ribą ir pagrindinės kreivės maksimumą).</w:t>
            </w:r>
          </w:p>
        </w:tc>
      </w:tr>
      <w:tr w:rsidR="001D1FF3">
        <w:tc>
          <w:tcPr>
            <w:tcW w:w="0" w:type="auto"/>
            <w:shd w:val="clear" w:color="auto" w:fill="D3D3D3"/>
          </w:tcPr>
          <w:p w:rsidR="001D1FF3" w:rsidRDefault="003A3940">
            <w:r>
              <w:rPr>
                <w:rStyle w:val="SegmentID"/>
              </w:rPr>
              <w:t>100</w:t>
            </w:r>
            <w:r>
              <w:rPr>
                <w:rStyle w:val="TransUnitID"/>
              </w:rPr>
              <w:t>3ece954c-36d6-47a1-a258-203cba1a2502</w:t>
            </w:r>
          </w:p>
        </w:tc>
        <w:tc>
          <w:tcPr>
            <w:tcW w:w="0" w:type="auto"/>
            <w:shd w:val="clear" w:color="auto" w:fill="D3D3D3"/>
          </w:tcPr>
          <w:p w:rsidR="001D1FF3" w:rsidRDefault="003A3940">
            <w:r>
              <w:t>Translated (CM)</w:t>
            </w:r>
          </w:p>
        </w:tc>
        <w:tc>
          <w:tcPr>
            <w:tcW w:w="0" w:type="auto"/>
            <w:shd w:val="clear" w:color="auto" w:fill="D3D3D3"/>
          </w:tcPr>
          <w:p w:rsidR="001D1FF3" w:rsidRDefault="003A3940">
            <w:r>
              <w:t>Values below the Limit of Detection are reported as &lt; 0.2 ng/mL or &lt; 0.26 </w:t>
            </w:r>
            <w:proofErr w:type="spellStart"/>
            <w:r>
              <w:t>nmol</w:t>
            </w:r>
            <w:proofErr w:type="spellEnd"/>
            <w:r>
              <w:t>/L.</w:t>
            </w:r>
          </w:p>
        </w:tc>
        <w:tc>
          <w:tcPr>
            <w:tcW w:w="0" w:type="auto"/>
            <w:shd w:val="clear" w:color="auto" w:fill="D3D3D3"/>
          </w:tcPr>
          <w:p w:rsidR="001D1FF3" w:rsidRDefault="003A3940">
            <w:pPr>
              <w:rPr>
                <w:lang w:val="lt-LT"/>
              </w:rPr>
            </w:pPr>
            <w:r>
              <w:rPr>
                <w:lang w:val="lt-LT"/>
              </w:rPr>
              <w:t>Reikšmės, e</w:t>
            </w:r>
            <w:r>
              <w:rPr>
                <w:lang w:val="lt-LT"/>
              </w:rPr>
              <w:t>sančios žemiau nustatymo ribos, yra pateikiamos kaip &lt; 0.2 ng/mL ar &lt; 0.26 nmol/L.</w:t>
            </w:r>
          </w:p>
        </w:tc>
      </w:tr>
      <w:tr w:rsidR="001D1FF3">
        <w:tc>
          <w:tcPr>
            <w:tcW w:w="0" w:type="auto"/>
            <w:shd w:val="clear" w:color="auto" w:fill="F5DEB3"/>
          </w:tcPr>
          <w:p w:rsidR="001D1FF3" w:rsidRDefault="003A3940">
            <w:r>
              <w:rPr>
                <w:rStyle w:val="SegmentID"/>
              </w:rPr>
              <w:t>101</w:t>
            </w:r>
            <w:r>
              <w:rPr>
                <w:rStyle w:val="TransUnitID"/>
              </w:rPr>
              <w:t>3ece954c-36d6-47a1-a258-203cba1a2502</w:t>
            </w:r>
          </w:p>
        </w:tc>
        <w:tc>
          <w:tcPr>
            <w:tcW w:w="0" w:type="auto"/>
            <w:shd w:val="clear" w:color="auto" w:fill="F5DEB3"/>
          </w:tcPr>
          <w:p w:rsidR="001D1FF3" w:rsidRDefault="003A3940">
            <w:r>
              <w:t>Translated (88%)</w:t>
            </w:r>
          </w:p>
        </w:tc>
        <w:tc>
          <w:tcPr>
            <w:tcW w:w="0" w:type="auto"/>
            <w:shd w:val="clear" w:color="auto" w:fill="F5DEB3"/>
          </w:tcPr>
          <w:p w:rsidR="001D1FF3" w:rsidRDefault="003A3940">
            <w:r>
              <w:t>Values above the measuring range are reported as &gt; 5.0 ng/mL or &gt; 6.4 </w:t>
            </w:r>
            <w:proofErr w:type="spellStart"/>
            <w:r>
              <w:t>nmol</w:t>
            </w:r>
            <w:proofErr w:type="spellEnd"/>
            <w:r>
              <w:t xml:space="preserve">/L (or up to </w:t>
            </w:r>
            <w:proofErr w:type="gramStart"/>
            <w:r>
              <w:t>10.0 ng/mL</w:t>
            </w:r>
            <w:proofErr w:type="gramEnd"/>
            <w:r>
              <w:t xml:space="preserve"> or 12.8 </w:t>
            </w:r>
            <w:proofErr w:type="spellStart"/>
            <w:r>
              <w:t>nmol</w:t>
            </w:r>
            <w:proofErr w:type="spellEnd"/>
            <w:r>
              <w:t>/L fo</w:t>
            </w:r>
            <w:r>
              <w:t>r 2-fold diluted samples).</w:t>
            </w:r>
          </w:p>
        </w:tc>
        <w:tc>
          <w:tcPr>
            <w:tcW w:w="0" w:type="auto"/>
            <w:shd w:val="clear" w:color="auto" w:fill="F5DEB3"/>
          </w:tcPr>
          <w:p w:rsidR="001D1FF3" w:rsidRDefault="003A3940">
            <w:pPr>
              <w:rPr>
                <w:lang w:val="lt-LT"/>
              </w:rPr>
            </w:pPr>
            <w:r>
              <w:rPr>
                <w:lang w:val="lt-LT"/>
              </w:rPr>
              <w:t>Reikšmės, esančios virš matavimų ribos, yra pateikiamos, kaip &gt; 5.0 ng/mL arba &gt; 6.4 nmol/L (arba iki 10.0 ng/mL ar 12.8 nmol/L 2 kartus atskiestuose mėginiuose).</w:t>
            </w:r>
          </w:p>
        </w:tc>
      </w:tr>
      <w:tr w:rsidR="001D1FF3">
        <w:tc>
          <w:tcPr>
            <w:tcW w:w="0" w:type="auto"/>
            <w:shd w:val="clear" w:color="auto" w:fill="98FB98"/>
          </w:tcPr>
          <w:p w:rsidR="001D1FF3" w:rsidRDefault="003A3940">
            <w:r>
              <w:rPr>
                <w:rStyle w:val="SegmentID"/>
              </w:rPr>
              <w:t>102</w:t>
            </w:r>
            <w:r>
              <w:rPr>
                <w:rStyle w:val="TransUnitID"/>
              </w:rPr>
              <w:t>d0ea66f7-4c0a-401f-85b0-afdcfb1145b2</w:t>
            </w:r>
          </w:p>
        </w:tc>
        <w:tc>
          <w:tcPr>
            <w:tcW w:w="0" w:type="auto"/>
            <w:shd w:val="clear" w:color="auto" w:fill="98FB98"/>
          </w:tcPr>
          <w:p w:rsidR="001D1FF3" w:rsidRDefault="003A3940">
            <w:r>
              <w:t xml:space="preserve">Translated </w:t>
            </w:r>
            <w:r>
              <w:lastRenderedPageBreak/>
              <w:t>(100%)</w:t>
            </w:r>
          </w:p>
        </w:tc>
        <w:tc>
          <w:tcPr>
            <w:tcW w:w="0" w:type="auto"/>
            <w:shd w:val="clear" w:color="auto" w:fill="98FB98"/>
          </w:tcPr>
          <w:p w:rsidR="001D1FF3" w:rsidRDefault="003A3940">
            <w:r>
              <w:lastRenderedPageBreak/>
              <w:t>Lower limits of measurement</w:t>
            </w:r>
          </w:p>
        </w:tc>
        <w:tc>
          <w:tcPr>
            <w:tcW w:w="0" w:type="auto"/>
            <w:shd w:val="clear" w:color="auto" w:fill="98FB98"/>
          </w:tcPr>
          <w:p w:rsidR="001D1FF3" w:rsidRDefault="003A3940">
            <w:pPr>
              <w:rPr>
                <w:lang w:val="lt-LT"/>
              </w:rPr>
            </w:pPr>
            <w:r>
              <w:rPr>
                <w:lang w:val="lt-LT"/>
              </w:rPr>
              <w:t>Matavimo reikšmių apatinės ribos</w:t>
            </w:r>
          </w:p>
        </w:tc>
      </w:tr>
      <w:tr w:rsidR="001D1FF3">
        <w:tc>
          <w:tcPr>
            <w:tcW w:w="0" w:type="auto"/>
            <w:shd w:val="clear" w:color="auto" w:fill="D3D3D3"/>
          </w:tcPr>
          <w:p w:rsidR="001D1FF3" w:rsidRDefault="003A3940">
            <w:r>
              <w:rPr>
                <w:rStyle w:val="SegmentID"/>
              </w:rPr>
              <w:lastRenderedPageBreak/>
              <w:t>103</w:t>
            </w:r>
            <w:r>
              <w:rPr>
                <w:rStyle w:val="TransUnitID"/>
              </w:rPr>
              <w:t>f7d35655-7046-4b15-adf2-504f3fecac5d</w:t>
            </w:r>
          </w:p>
        </w:tc>
        <w:tc>
          <w:tcPr>
            <w:tcW w:w="0" w:type="auto"/>
            <w:shd w:val="clear" w:color="auto" w:fill="D3D3D3"/>
          </w:tcPr>
          <w:p w:rsidR="001D1FF3" w:rsidRDefault="003A3940">
            <w:r>
              <w:t>Translated (CM)</w:t>
            </w:r>
          </w:p>
        </w:tc>
        <w:tc>
          <w:tcPr>
            <w:tcW w:w="0" w:type="auto"/>
            <w:shd w:val="clear" w:color="auto" w:fill="D3D3D3"/>
          </w:tcPr>
          <w:p w:rsidR="001D1FF3" w:rsidRDefault="003A3940">
            <w:r>
              <w:t>Limit of Blank, Limit of Detection and Limit of Quantitation</w:t>
            </w:r>
          </w:p>
        </w:tc>
        <w:tc>
          <w:tcPr>
            <w:tcW w:w="0" w:type="auto"/>
            <w:shd w:val="clear" w:color="auto" w:fill="D3D3D3"/>
          </w:tcPr>
          <w:p w:rsidR="001D1FF3" w:rsidRDefault="003A3940">
            <w:pPr>
              <w:rPr>
                <w:lang w:val="lt-LT"/>
              </w:rPr>
            </w:pPr>
            <w:r>
              <w:rPr>
                <w:lang w:val="lt-LT"/>
              </w:rPr>
              <w:t>Tuščioji riba, nustatymo riba ir kiekybinio nustatymo riba:</w:t>
            </w:r>
          </w:p>
        </w:tc>
      </w:tr>
      <w:tr w:rsidR="001D1FF3">
        <w:tc>
          <w:tcPr>
            <w:tcW w:w="0" w:type="auto"/>
            <w:shd w:val="clear" w:color="auto" w:fill="98FB98"/>
          </w:tcPr>
          <w:p w:rsidR="001D1FF3" w:rsidRDefault="003A3940">
            <w:r>
              <w:rPr>
                <w:rStyle w:val="SegmentID"/>
              </w:rPr>
              <w:t>104</w:t>
            </w:r>
            <w:r>
              <w:rPr>
                <w:rStyle w:val="TransUnitID"/>
              </w:rPr>
              <w:t>886d9bda-e08d-4259-85c0-58b0e28a61e5</w:t>
            </w:r>
          </w:p>
        </w:tc>
        <w:tc>
          <w:tcPr>
            <w:tcW w:w="0" w:type="auto"/>
            <w:shd w:val="clear" w:color="auto" w:fill="98FB98"/>
          </w:tcPr>
          <w:p w:rsidR="001D1FF3" w:rsidRDefault="003A3940">
            <w:r>
              <w:t>Translated (100%)</w:t>
            </w:r>
          </w:p>
        </w:tc>
        <w:tc>
          <w:tcPr>
            <w:tcW w:w="0" w:type="auto"/>
            <w:shd w:val="clear" w:color="auto" w:fill="98FB98"/>
          </w:tcPr>
          <w:p w:rsidR="001D1FF3" w:rsidRDefault="003A3940">
            <w:r>
              <w:t>Limit of Blank = 0.15 ng/mL (0.19 </w:t>
            </w:r>
            <w:proofErr w:type="spellStart"/>
            <w:r>
              <w:t>nmol</w:t>
            </w:r>
            <w:proofErr w:type="spellEnd"/>
            <w:r>
              <w:t>/L)</w:t>
            </w:r>
          </w:p>
        </w:tc>
        <w:tc>
          <w:tcPr>
            <w:tcW w:w="0" w:type="auto"/>
            <w:shd w:val="clear" w:color="auto" w:fill="98FB98"/>
          </w:tcPr>
          <w:p w:rsidR="001D1FF3" w:rsidRDefault="003A3940">
            <w:pPr>
              <w:rPr>
                <w:lang w:val="lt-LT"/>
              </w:rPr>
            </w:pPr>
            <w:r>
              <w:rPr>
                <w:lang w:val="lt-LT"/>
              </w:rPr>
              <w:t>Tuščioji riba = 0.15 ng/mL (0.19 nmol/L)</w:t>
            </w:r>
          </w:p>
        </w:tc>
      </w:tr>
      <w:tr w:rsidR="001D1FF3">
        <w:tc>
          <w:tcPr>
            <w:tcW w:w="0" w:type="auto"/>
            <w:shd w:val="clear" w:color="auto" w:fill="D3D3D3"/>
          </w:tcPr>
          <w:p w:rsidR="001D1FF3" w:rsidRDefault="003A3940">
            <w:r>
              <w:rPr>
                <w:rStyle w:val="SegmentID"/>
              </w:rPr>
              <w:t>105</w:t>
            </w:r>
            <w:r>
              <w:rPr>
                <w:rStyle w:val="TransUnitID"/>
              </w:rPr>
              <w:t>638eab4f-fd04-4407-834e-e9ae0a42e672</w:t>
            </w:r>
          </w:p>
        </w:tc>
        <w:tc>
          <w:tcPr>
            <w:tcW w:w="0" w:type="auto"/>
            <w:shd w:val="clear" w:color="auto" w:fill="D3D3D3"/>
          </w:tcPr>
          <w:p w:rsidR="001D1FF3" w:rsidRDefault="003A3940">
            <w:r>
              <w:t>Translated (CM)</w:t>
            </w:r>
          </w:p>
        </w:tc>
        <w:tc>
          <w:tcPr>
            <w:tcW w:w="0" w:type="auto"/>
            <w:shd w:val="clear" w:color="auto" w:fill="D3D3D3"/>
          </w:tcPr>
          <w:p w:rsidR="001D1FF3" w:rsidRDefault="003A3940">
            <w:r>
              <w:t>Limit of Detection = 0.2 ng/mL (0.26 </w:t>
            </w:r>
            <w:proofErr w:type="spellStart"/>
            <w:r>
              <w:t>nmol</w:t>
            </w:r>
            <w:proofErr w:type="spellEnd"/>
            <w:r>
              <w:t>/L)</w:t>
            </w:r>
          </w:p>
        </w:tc>
        <w:tc>
          <w:tcPr>
            <w:tcW w:w="0" w:type="auto"/>
            <w:shd w:val="clear" w:color="auto" w:fill="D3D3D3"/>
          </w:tcPr>
          <w:p w:rsidR="001D1FF3" w:rsidRDefault="003A3940">
            <w:pPr>
              <w:rPr>
                <w:lang w:val="lt-LT"/>
              </w:rPr>
            </w:pPr>
            <w:r>
              <w:rPr>
                <w:lang w:val="lt-LT"/>
              </w:rPr>
              <w:t>Nustatymo riba =</w:t>
            </w:r>
            <w:r>
              <w:rPr>
                <w:lang w:val="lt-LT"/>
              </w:rPr>
              <w:t xml:space="preserve"> 0.2 ng/mL (0.26 nmol/L)</w:t>
            </w:r>
          </w:p>
        </w:tc>
      </w:tr>
      <w:tr w:rsidR="001D1FF3">
        <w:tc>
          <w:tcPr>
            <w:tcW w:w="0" w:type="auto"/>
            <w:shd w:val="clear" w:color="auto" w:fill="F5DEB3"/>
          </w:tcPr>
          <w:p w:rsidR="001D1FF3" w:rsidRDefault="003A3940">
            <w:r>
              <w:rPr>
                <w:rStyle w:val="SegmentID"/>
              </w:rPr>
              <w:t>106</w:t>
            </w:r>
            <w:r>
              <w:rPr>
                <w:rStyle w:val="TransUnitID"/>
              </w:rPr>
              <w:t>43b37a66-8957-4ffc-83ba-1b6cc55d8b4d</w:t>
            </w:r>
          </w:p>
        </w:tc>
        <w:tc>
          <w:tcPr>
            <w:tcW w:w="0" w:type="auto"/>
            <w:shd w:val="clear" w:color="auto" w:fill="F5DEB3"/>
          </w:tcPr>
          <w:p w:rsidR="001D1FF3" w:rsidRDefault="003A3940">
            <w:r>
              <w:t>Translated (96%)</w:t>
            </w:r>
          </w:p>
        </w:tc>
        <w:tc>
          <w:tcPr>
            <w:tcW w:w="0" w:type="auto"/>
            <w:shd w:val="clear" w:color="auto" w:fill="F5DEB3"/>
          </w:tcPr>
          <w:p w:rsidR="001D1FF3" w:rsidRDefault="003A3940">
            <w:r>
              <w:t>Limit of Quantitation = 0.4 ng/mL (0.51 </w:t>
            </w:r>
            <w:proofErr w:type="spellStart"/>
            <w:r>
              <w:t>nmol</w:t>
            </w:r>
            <w:proofErr w:type="spellEnd"/>
            <w:r>
              <w:t>/L) with a total allowable error of ≤ 20 %</w:t>
            </w:r>
          </w:p>
        </w:tc>
        <w:tc>
          <w:tcPr>
            <w:tcW w:w="0" w:type="auto"/>
            <w:shd w:val="clear" w:color="auto" w:fill="F5DEB3"/>
          </w:tcPr>
          <w:p w:rsidR="001D1FF3" w:rsidRDefault="003A3940">
            <w:pPr>
              <w:rPr>
                <w:lang w:val="lt-LT"/>
              </w:rPr>
            </w:pPr>
            <w:r>
              <w:rPr>
                <w:lang w:val="lt-LT"/>
              </w:rPr>
              <w:t>Kiekybinio nustatymo riba = 0.4 ng/mL (0.51 nmol/L) su bendra leistina paklaida ≤ 20 %</w:t>
            </w:r>
          </w:p>
        </w:tc>
      </w:tr>
      <w:tr w:rsidR="001D1FF3">
        <w:tc>
          <w:tcPr>
            <w:tcW w:w="0" w:type="auto"/>
            <w:shd w:val="clear" w:color="auto" w:fill="98FB98"/>
          </w:tcPr>
          <w:p w:rsidR="001D1FF3" w:rsidRDefault="003A3940">
            <w:r>
              <w:rPr>
                <w:rStyle w:val="SegmentID"/>
              </w:rPr>
              <w:t>107</w:t>
            </w:r>
            <w:r>
              <w:rPr>
                <w:rStyle w:val="TransUnitID"/>
              </w:rPr>
              <w:t>917c779b-0522-4bd4-8ca1-a7869eab8e73</w:t>
            </w:r>
          </w:p>
        </w:tc>
        <w:tc>
          <w:tcPr>
            <w:tcW w:w="0" w:type="auto"/>
            <w:shd w:val="clear" w:color="auto" w:fill="98FB98"/>
          </w:tcPr>
          <w:p w:rsidR="001D1FF3" w:rsidRDefault="003A3940">
            <w:r>
              <w:t>Translated (100%)</w:t>
            </w:r>
          </w:p>
        </w:tc>
        <w:tc>
          <w:tcPr>
            <w:tcW w:w="0" w:type="auto"/>
            <w:shd w:val="clear" w:color="auto" w:fill="98FB98"/>
          </w:tcPr>
          <w:p w:rsidR="001D1FF3" w:rsidRDefault="003A3940">
            <w:r>
              <w:t xml:space="preserve">The Limit of Quantitation is defined as the lowest amount of </w:t>
            </w:r>
            <w:proofErr w:type="spellStart"/>
            <w:r>
              <w:t>analyte</w:t>
            </w:r>
            <w:proofErr w:type="spellEnd"/>
            <w:r>
              <w:t xml:space="preserve"> in a sample that can be accurately quantitated with a total allowable error of ≤ 20 %.</w:t>
            </w:r>
          </w:p>
        </w:tc>
        <w:tc>
          <w:tcPr>
            <w:tcW w:w="0" w:type="auto"/>
            <w:shd w:val="clear" w:color="auto" w:fill="98FB98"/>
          </w:tcPr>
          <w:p w:rsidR="001D1FF3" w:rsidRDefault="003A3940">
            <w:pPr>
              <w:rPr>
                <w:lang w:val="lt-LT"/>
              </w:rPr>
            </w:pPr>
            <w:r>
              <w:rPr>
                <w:lang w:val="lt-LT"/>
              </w:rPr>
              <w:t>Kiekybinio nustatymo riba yra apibrėžiama kaip mažiausias analitės kiekis mėginyje, kurį galima tiksliai nustatyti, kai bendra leidžiama paklaida yra ≤ 20 %.</w:t>
            </w:r>
          </w:p>
        </w:tc>
      </w:tr>
      <w:tr w:rsidR="001D1FF3">
        <w:tc>
          <w:tcPr>
            <w:tcW w:w="0" w:type="auto"/>
            <w:shd w:val="clear" w:color="auto" w:fill="98FB98"/>
          </w:tcPr>
          <w:p w:rsidR="001D1FF3" w:rsidRDefault="003A3940">
            <w:r>
              <w:rPr>
                <w:rStyle w:val="SegmentID"/>
              </w:rPr>
              <w:t>108</w:t>
            </w:r>
            <w:r>
              <w:rPr>
                <w:rStyle w:val="TransUnitID"/>
              </w:rPr>
              <w:t>af73d8a2-9877-4f90-b73e-1377ca398e21</w:t>
            </w:r>
          </w:p>
        </w:tc>
        <w:tc>
          <w:tcPr>
            <w:tcW w:w="0" w:type="auto"/>
            <w:shd w:val="clear" w:color="auto" w:fill="98FB98"/>
          </w:tcPr>
          <w:p w:rsidR="001D1FF3" w:rsidRDefault="003A3940">
            <w:r>
              <w:t>Translated (100%)</w:t>
            </w:r>
          </w:p>
        </w:tc>
        <w:tc>
          <w:tcPr>
            <w:tcW w:w="0" w:type="auto"/>
            <w:shd w:val="clear" w:color="auto" w:fill="98FB98"/>
          </w:tcPr>
          <w:p w:rsidR="001D1FF3" w:rsidRDefault="003A3940">
            <w:r>
              <w:t>Dilution</w:t>
            </w:r>
          </w:p>
        </w:tc>
        <w:tc>
          <w:tcPr>
            <w:tcW w:w="0" w:type="auto"/>
            <w:shd w:val="clear" w:color="auto" w:fill="98FB98"/>
          </w:tcPr>
          <w:p w:rsidR="001D1FF3" w:rsidRDefault="003A3940">
            <w:pPr>
              <w:rPr>
                <w:lang w:val="lt-LT"/>
              </w:rPr>
            </w:pPr>
            <w:r>
              <w:rPr>
                <w:lang w:val="lt-LT"/>
              </w:rPr>
              <w:t>Skiedimas</w:t>
            </w:r>
          </w:p>
        </w:tc>
      </w:tr>
      <w:tr w:rsidR="001D1FF3">
        <w:tc>
          <w:tcPr>
            <w:tcW w:w="0" w:type="auto"/>
            <w:shd w:val="clear" w:color="auto" w:fill="F5DEB3"/>
          </w:tcPr>
          <w:p w:rsidR="001D1FF3" w:rsidRDefault="003A3940">
            <w:r>
              <w:rPr>
                <w:rStyle w:val="SegmentID"/>
              </w:rPr>
              <w:t>109</w:t>
            </w:r>
            <w:r>
              <w:rPr>
                <w:rStyle w:val="TransUnitID"/>
              </w:rPr>
              <w:t>a05d74c7-bd38-48</w:t>
            </w:r>
            <w:r>
              <w:rPr>
                <w:rStyle w:val="TransUnitID"/>
              </w:rPr>
              <w:t>4f-a833-bf5e52d59974</w:t>
            </w:r>
          </w:p>
        </w:tc>
        <w:tc>
          <w:tcPr>
            <w:tcW w:w="0" w:type="auto"/>
            <w:shd w:val="clear" w:color="auto" w:fill="F5DEB3"/>
          </w:tcPr>
          <w:p w:rsidR="001D1FF3" w:rsidRDefault="003A3940">
            <w:r>
              <w:t>Translated (96%)</w:t>
            </w:r>
          </w:p>
        </w:tc>
        <w:tc>
          <w:tcPr>
            <w:tcW w:w="0" w:type="auto"/>
            <w:shd w:val="clear" w:color="auto" w:fill="F5DEB3"/>
          </w:tcPr>
          <w:p w:rsidR="001D1FF3" w:rsidRDefault="003A3940">
            <w:r>
              <w:t>Samples with digoxin concentrations above the measuring range can be diluted with Diluent Universal.</w:t>
            </w:r>
          </w:p>
        </w:tc>
        <w:tc>
          <w:tcPr>
            <w:tcW w:w="0" w:type="auto"/>
            <w:shd w:val="clear" w:color="auto" w:fill="F5DEB3"/>
          </w:tcPr>
          <w:p w:rsidR="001D1FF3" w:rsidRDefault="003A3940">
            <w:pPr>
              <w:rPr>
                <w:lang w:val="lt-LT"/>
              </w:rPr>
            </w:pPr>
            <w:r>
              <w:rPr>
                <w:lang w:val="lt-LT"/>
              </w:rPr>
              <w:t>Mėginiai, kurių digoksino koncentracija viršija matavimų ribą, gali būti skiedžiami su Diluent Universal.</w:t>
            </w:r>
          </w:p>
        </w:tc>
      </w:tr>
      <w:tr w:rsidR="001D1FF3">
        <w:tc>
          <w:tcPr>
            <w:tcW w:w="0" w:type="auto"/>
            <w:shd w:val="clear" w:color="auto" w:fill="98FB98"/>
          </w:tcPr>
          <w:p w:rsidR="001D1FF3" w:rsidRDefault="003A3940">
            <w:r>
              <w:rPr>
                <w:rStyle w:val="SegmentID"/>
              </w:rPr>
              <w:t>110</w:t>
            </w:r>
            <w:r>
              <w:rPr>
                <w:rStyle w:val="TransUnitID"/>
              </w:rPr>
              <w:t>a05d74c7-bd38-484f-a833-bf5e52d59974</w:t>
            </w:r>
          </w:p>
        </w:tc>
        <w:tc>
          <w:tcPr>
            <w:tcW w:w="0" w:type="auto"/>
            <w:shd w:val="clear" w:color="auto" w:fill="98FB98"/>
          </w:tcPr>
          <w:p w:rsidR="001D1FF3" w:rsidRDefault="003A3940">
            <w:r>
              <w:t>Translated (100%)</w:t>
            </w:r>
          </w:p>
        </w:tc>
        <w:tc>
          <w:tcPr>
            <w:tcW w:w="0" w:type="auto"/>
            <w:shd w:val="clear" w:color="auto" w:fill="98FB98"/>
          </w:tcPr>
          <w:p w:rsidR="001D1FF3" w:rsidRDefault="003A3940">
            <w:r>
              <w:t xml:space="preserve">The recommended dilution is 1:2 (either automatically by the MODULAR ANALYTICS E170, </w:t>
            </w:r>
            <w:proofErr w:type="spellStart"/>
            <w:r>
              <w:t>Elecsys</w:t>
            </w:r>
            <w:proofErr w:type="spellEnd"/>
            <w:r>
              <w:t xml:space="preserve"> 2010 or </w:t>
            </w:r>
            <w:r>
              <w:rPr>
                <w:rStyle w:val="Tag"/>
              </w:rPr>
              <w:t>&lt;893&gt;</w:t>
            </w:r>
            <w:proofErr w:type="spellStart"/>
            <w:r>
              <w:t>cobas</w:t>
            </w:r>
            <w:proofErr w:type="spellEnd"/>
            <w:r>
              <w:t> e</w:t>
            </w:r>
            <w:r>
              <w:rPr>
                <w:rStyle w:val="Tag"/>
              </w:rPr>
              <w:t>&lt;/893&gt;</w:t>
            </w:r>
            <w:r>
              <w:t xml:space="preserve"> analyzers or manually).</w:t>
            </w:r>
          </w:p>
        </w:tc>
        <w:tc>
          <w:tcPr>
            <w:tcW w:w="0" w:type="auto"/>
            <w:shd w:val="clear" w:color="auto" w:fill="98FB98"/>
          </w:tcPr>
          <w:p w:rsidR="001D1FF3" w:rsidRDefault="003A3940">
            <w:pPr>
              <w:rPr>
                <w:lang w:val="lt-LT"/>
              </w:rPr>
            </w:pPr>
            <w:r>
              <w:rPr>
                <w:lang w:val="lt-LT"/>
              </w:rPr>
              <w:t>Rekomenduojamas atskiedimo santykis yra 1:2 (nustatomas a</w:t>
            </w:r>
            <w:r>
              <w:rPr>
                <w:lang w:val="lt-LT"/>
              </w:rPr>
              <w:t xml:space="preserve">utomatiškai MODULAR ANALYTICS E170, Elecsys 2010 arba </w:t>
            </w:r>
            <w:r>
              <w:rPr>
                <w:rStyle w:val="Tag"/>
                <w:lang w:val="lt-LT"/>
              </w:rPr>
              <w:t>&lt;893&gt;</w:t>
            </w:r>
            <w:r>
              <w:rPr>
                <w:lang w:val="lt-LT"/>
              </w:rPr>
              <w:t>cobas e</w:t>
            </w:r>
            <w:r>
              <w:rPr>
                <w:rStyle w:val="Tag"/>
                <w:lang w:val="lt-LT"/>
              </w:rPr>
              <w:t>&lt;/893&gt;</w:t>
            </w:r>
            <w:r>
              <w:rPr>
                <w:lang w:val="lt-LT"/>
              </w:rPr>
              <w:t xml:space="preserve"> analizatoriuose arba rankiniu būdu).</w:t>
            </w:r>
          </w:p>
        </w:tc>
      </w:tr>
      <w:tr w:rsidR="001D1FF3">
        <w:tc>
          <w:tcPr>
            <w:tcW w:w="0" w:type="auto"/>
            <w:shd w:val="clear" w:color="auto" w:fill="98FB98"/>
          </w:tcPr>
          <w:p w:rsidR="001D1FF3" w:rsidRDefault="003A3940">
            <w:r>
              <w:rPr>
                <w:rStyle w:val="SegmentID"/>
              </w:rPr>
              <w:t>111</w:t>
            </w:r>
            <w:r>
              <w:rPr>
                <w:rStyle w:val="TransUnitID"/>
              </w:rPr>
              <w:t>a05d74c7-bd38-484f-a833-bf5e52d59974</w:t>
            </w:r>
          </w:p>
        </w:tc>
        <w:tc>
          <w:tcPr>
            <w:tcW w:w="0" w:type="auto"/>
            <w:shd w:val="clear" w:color="auto" w:fill="98FB98"/>
          </w:tcPr>
          <w:p w:rsidR="001D1FF3" w:rsidRDefault="003A3940">
            <w:r>
              <w:t>Translated (100%)</w:t>
            </w:r>
          </w:p>
        </w:tc>
        <w:tc>
          <w:tcPr>
            <w:tcW w:w="0" w:type="auto"/>
            <w:shd w:val="clear" w:color="auto" w:fill="98FB98"/>
          </w:tcPr>
          <w:p w:rsidR="001D1FF3" w:rsidRDefault="003A3940">
            <w:r>
              <w:t>The concentration of the diluted sample must be &gt; 2.5 ng/mL or &gt; 3.2 </w:t>
            </w:r>
            <w:proofErr w:type="spellStart"/>
            <w:r>
              <w:t>nmol</w:t>
            </w:r>
            <w:proofErr w:type="spellEnd"/>
            <w:r>
              <w:t>/L.</w:t>
            </w:r>
          </w:p>
        </w:tc>
        <w:tc>
          <w:tcPr>
            <w:tcW w:w="0" w:type="auto"/>
            <w:shd w:val="clear" w:color="auto" w:fill="98FB98"/>
          </w:tcPr>
          <w:p w:rsidR="001D1FF3" w:rsidRDefault="003A3940">
            <w:pPr>
              <w:rPr>
                <w:lang w:val="lt-LT"/>
              </w:rPr>
            </w:pPr>
            <w:r>
              <w:rPr>
                <w:lang w:val="lt-LT"/>
              </w:rPr>
              <w:t xml:space="preserve">Atskiesto </w:t>
            </w:r>
            <w:r>
              <w:rPr>
                <w:lang w:val="lt-LT"/>
              </w:rPr>
              <w:t>mėginio koncentracija turi būti &gt; 2.5 ng/mL ar &gt; 3.2 nmol/L.</w:t>
            </w:r>
          </w:p>
        </w:tc>
      </w:tr>
      <w:tr w:rsidR="001D1FF3">
        <w:tc>
          <w:tcPr>
            <w:tcW w:w="0" w:type="auto"/>
            <w:shd w:val="clear" w:color="auto" w:fill="98FB98"/>
          </w:tcPr>
          <w:p w:rsidR="001D1FF3" w:rsidRDefault="003A3940">
            <w:r>
              <w:rPr>
                <w:rStyle w:val="SegmentID"/>
              </w:rPr>
              <w:t>112</w:t>
            </w:r>
            <w:r>
              <w:rPr>
                <w:rStyle w:val="TransUnitID"/>
              </w:rPr>
              <w:t>72135164-976b-4001-b26f-f185a22be77f</w:t>
            </w:r>
          </w:p>
        </w:tc>
        <w:tc>
          <w:tcPr>
            <w:tcW w:w="0" w:type="auto"/>
            <w:shd w:val="clear" w:color="auto" w:fill="98FB98"/>
          </w:tcPr>
          <w:p w:rsidR="001D1FF3" w:rsidRDefault="003A3940">
            <w:r>
              <w:t>Translated (100%)</w:t>
            </w:r>
          </w:p>
        </w:tc>
        <w:tc>
          <w:tcPr>
            <w:tcW w:w="0" w:type="auto"/>
            <w:shd w:val="clear" w:color="auto" w:fill="98FB98"/>
          </w:tcPr>
          <w:p w:rsidR="001D1FF3" w:rsidRDefault="003A3940">
            <w:r>
              <w:t>Expected values</w:t>
            </w:r>
          </w:p>
        </w:tc>
        <w:tc>
          <w:tcPr>
            <w:tcW w:w="0" w:type="auto"/>
            <w:shd w:val="clear" w:color="auto" w:fill="98FB98"/>
          </w:tcPr>
          <w:p w:rsidR="001D1FF3" w:rsidRDefault="003A3940">
            <w:pPr>
              <w:rPr>
                <w:lang w:val="lt-LT"/>
              </w:rPr>
            </w:pPr>
            <w:r>
              <w:rPr>
                <w:lang w:val="lt-LT"/>
              </w:rPr>
              <w:t>Tikėtinos reikšmės</w:t>
            </w:r>
          </w:p>
        </w:tc>
      </w:tr>
      <w:tr w:rsidR="001D1FF3">
        <w:tc>
          <w:tcPr>
            <w:tcW w:w="0" w:type="auto"/>
            <w:shd w:val="clear" w:color="auto" w:fill="FFFFFF"/>
          </w:tcPr>
          <w:p w:rsidR="001D1FF3" w:rsidRDefault="003A3940">
            <w:r>
              <w:rPr>
                <w:rStyle w:val="SegmentID"/>
              </w:rPr>
              <w:t>113</w:t>
            </w:r>
            <w:r>
              <w:rPr>
                <w:rStyle w:val="TransUnitID"/>
              </w:rPr>
              <w:t>a3cf69a2-9911-4e95-8837-983b382f96f1</w:t>
            </w:r>
          </w:p>
        </w:tc>
        <w:tc>
          <w:tcPr>
            <w:tcW w:w="0" w:type="auto"/>
            <w:shd w:val="clear" w:color="auto" w:fill="FFFFFF"/>
          </w:tcPr>
          <w:p w:rsidR="001D1FF3" w:rsidRDefault="003A3940">
            <w:r>
              <w:t>Translated (0%)</w:t>
            </w:r>
          </w:p>
        </w:tc>
        <w:tc>
          <w:tcPr>
            <w:tcW w:w="0" w:type="auto"/>
            <w:shd w:val="clear" w:color="auto" w:fill="FFFFFF"/>
          </w:tcPr>
          <w:p w:rsidR="001D1FF3" w:rsidRDefault="003A3940">
            <w:r>
              <w:t>The recommended therapeutic range for digoxi</w:t>
            </w:r>
            <w:r>
              <w:t>n is 0.6</w:t>
            </w:r>
            <w:r>
              <w:rPr>
                <w:rStyle w:val="Tag"/>
              </w:rPr>
              <w:t>&lt;919/&gt;</w:t>
            </w:r>
            <w:r>
              <w:t>1.2 ng/mL (0.77</w:t>
            </w:r>
            <w:r>
              <w:rPr>
                <w:rStyle w:val="Tag"/>
              </w:rPr>
              <w:t>&lt;920/&gt;</w:t>
            </w:r>
            <w:r>
              <w:t>1.5 </w:t>
            </w:r>
            <w:proofErr w:type="spellStart"/>
            <w:r>
              <w:t>nmol</w:t>
            </w:r>
            <w:proofErr w:type="spellEnd"/>
            <w:r>
              <w:t>/L) (ESC Guideline 2008</w:t>
            </w:r>
            <w:r>
              <w:rPr>
                <w:rStyle w:val="LockedContent"/>
              </w:rPr>
              <w:t>&lt;Dickstein K, Cohen-</w:t>
            </w:r>
            <w:proofErr w:type="spellStart"/>
            <w:r>
              <w:rPr>
                <w:rStyle w:val="LockedContent"/>
              </w:rPr>
              <w:t>Solal</w:t>
            </w:r>
            <w:proofErr w:type="spellEnd"/>
            <w:r>
              <w:rPr>
                <w:rStyle w:val="LockedContent"/>
              </w:rPr>
              <w:t xml:space="preserve"> A, </w:t>
            </w:r>
            <w:proofErr w:type="spellStart"/>
            <w:r>
              <w:rPr>
                <w:rStyle w:val="LockedContent"/>
              </w:rPr>
              <w:t>Filippatos</w:t>
            </w:r>
            <w:proofErr w:type="spellEnd"/>
            <w:r>
              <w:rPr>
                <w:rStyle w:val="LockedContent"/>
              </w:rPr>
              <w:t xml:space="preserve"> G, et al. </w:t>
            </w:r>
            <w:proofErr w:type="gramStart"/>
            <w:r>
              <w:rPr>
                <w:rStyle w:val="LockedContent"/>
              </w:rPr>
              <w:t>ESC  Guidelines</w:t>
            </w:r>
            <w:proofErr w:type="gramEnd"/>
            <w:r>
              <w:rPr>
                <w:rStyle w:val="LockedContent"/>
              </w:rPr>
              <w:t xml:space="preserve"> for the diagnosis  and treatment of acute and chronic heart failure 2008: the Task Force for the Diagnosis and Treatment of </w:t>
            </w:r>
            <w:r>
              <w:rPr>
                <w:rStyle w:val="LockedContent"/>
              </w:rPr>
              <w:t xml:space="preserve">Acute and Chronic Heart Failure 2008 of the European Society of Cardiology. Developed in collaboration with the Heart Failure </w:t>
            </w:r>
            <w:proofErr w:type="gramStart"/>
            <w:r>
              <w:rPr>
                <w:rStyle w:val="LockedContent"/>
              </w:rPr>
              <w:t>Association  of</w:t>
            </w:r>
            <w:proofErr w:type="gramEnd"/>
            <w:r>
              <w:rPr>
                <w:rStyle w:val="LockedContent"/>
              </w:rPr>
              <w:t xml:space="preserve"> the ESC  (HFA) and endorsed by the European Society of Intensive Care Medicine (ESICM). </w:t>
            </w:r>
            <w:proofErr w:type="spellStart"/>
            <w:r>
              <w:rPr>
                <w:rStyle w:val="LockedContent"/>
              </w:rPr>
              <w:t>Eur</w:t>
            </w:r>
            <w:proofErr w:type="spellEnd"/>
            <w:r>
              <w:rPr>
                <w:rStyle w:val="LockedContent"/>
              </w:rPr>
              <w:t xml:space="preserve"> Heart J 2008</w:t>
            </w:r>
            <w:proofErr w:type="gramStart"/>
            <w:r>
              <w:rPr>
                <w:rStyle w:val="LockedContent"/>
              </w:rPr>
              <w:t>;29:2388</w:t>
            </w:r>
            <w:proofErr w:type="gramEnd"/>
            <w:r>
              <w:rPr>
                <w:rStyle w:val="LockedContent"/>
              </w:rPr>
              <w:t>-2</w:t>
            </w:r>
            <w:r>
              <w:rPr>
                <w:rStyle w:val="LockedContent"/>
              </w:rPr>
              <w:t>442./&gt;</w:t>
            </w:r>
            <w:r>
              <w:t>) or even 0.5</w:t>
            </w:r>
            <w:r>
              <w:rPr>
                <w:rStyle w:val="Tag"/>
              </w:rPr>
              <w:t>&lt;922/&gt;</w:t>
            </w:r>
            <w:r>
              <w:t>1.0 ng/mL (0.64</w:t>
            </w:r>
            <w:r>
              <w:rPr>
                <w:rStyle w:val="Tag"/>
              </w:rPr>
              <w:t>&lt;923/&gt;</w:t>
            </w:r>
            <w:r>
              <w:t>1.3 </w:t>
            </w:r>
            <w:proofErr w:type="spellStart"/>
            <w:r>
              <w:t>nmol</w:t>
            </w:r>
            <w:proofErr w:type="spellEnd"/>
            <w:r>
              <w:t>/L).</w:t>
            </w:r>
          </w:p>
        </w:tc>
        <w:tc>
          <w:tcPr>
            <w:tcW w:w="0" w:type="auto"/>
            <w:shd w:val="clear" w:color="auto" w:fill="FFFFFF"/>
          </w:tcPr>
          <w:p w:rsidR="001D1FF3" w:rsidRDefault="003A3940">
            <w:pPr>
              <w:rPr>
                <w:lang w:val="lt-LT"/>
              </w:rPr>
            </w:pPr>
            <w:r>
              <w:rPr>
                <w:lang w:val="lt-LT"/>
              </w:rPr>
              <w:t>Rekomenduojamas terapinis digoksino intervalas yra 0.6</w:t>
            </w:r>
            <w:r>
              <w:rPr>
                <w:rStyle w:val="Tag"/>
                <w:lang w:val="lt-LT"/>
              </w:rPr>
              <w:t>&lt;919/&gt;</w:t>
            </w:r>
            <w:r>
              <w:rPr>
                <w:lang w:val="lt-LT"/>
              </w:rPr>
              <w:t>1.2 ng/mL (0.77</w:t>
            </w:r>
            <w:r>
              <w:rPr>
                <w:rStyle w:val="Tag"/>
                <w:lang w:val="lt-LT"/>
              </w:rPr>
              <w:t>&lt;920/&gt;</w:t>
            </w:r>
            <w:r>
              <w:rPr>
                <w:lang w:val="lt-LT"/>
              </w:rPr>
              <w:t>1.5 nmol/L) (EKD 2008 metų gairės</w:t>
            </w:r>
            <w:r>
              <w:rPr>
                <w:rStyle w:val="LockedContent"/>
                <w:lang w:val="lt-LT"/>
              </w:rPr>
              <w:t>&lt;Dickstein K, Cohen-Solal A, Filippatos G, et al. ESC  Guidelines for the diagnosis</w:t>
            </w:r>
            <w:r>
              <w:rPr>
                <w:rStyle w:val="LockedContent"/>
                <w:lang w:val="lt-LT"/>
              </w:rPr>
              <w:t xml:space="preserve">  and treatment of acute and chronic heart failure 2008: the Task Force for the Diagnosis and Treatment of Acute and Chronic Heart Failure 2008 of the European Society of Cardiology. Developed in collaboration with the Heart Failure Association  of the ESC</w:t>
            </w:r>
            <w:r>
              <w:rPr>
                <w:rStyle w:val="LockedContent"/>
                <w:lang w:val="lt-LT"/>
              </w:rPr>
              <w:t xml:space="preserve">  (HFA) and endorsed by the European Society of Intensive Care Medicine (ESICM). Eur Heart J 2008;29:2388-2442./&gt;</w:t>
            </w:r>
            <w:r>
              <w:rPr>
                <w:lang w:val="lt-LT"/>
              </w:rPr>
              <w:t>) arba netgi 0.5</w:t>
            </w:r>
            <w:r>
              <w:rPr>
                <w:rStyle w:val="Tag"/>
                <w:lang w:val="lt-LT"/>
              </w:rPr>
              <w:t>&lt;922/&gt;</w:t>
            </w:r>
            <w:r>
              <w:rPr>
                <w:lang w:val="lt-LT"/>
              </w:rPr>
              <w:t>1.0 ng/mL (0.64</w:t>
            </w:r>
            <w:r>
              <w:rPr>
                <w:rStyle w:val="Tag"/>
                <w:lang w:val="lt-LT"/>
              </w:rPr>
              <w:t>&lt;923/&gt;</w:t>
            </w:r>
            <w:r>
              <w:rPr>
                <w:lang w:val="lt-LT"/>
              </w:rPr>
              <w:t>1.3 nmol/L).</w:t>
            </w:r>
          </w:p>
        </w:tc>
      </w:tr>
      <w:tr w:rsidR="001D1FF3">
        <w:tc>
          <w:tcPr>
            <w:tcW w:w="0" w:type="auto"/>
            <w:shd w:val="clear" w:color="auto" w:fill="FFFFFF"/>
          </w:tcPr>
          <w:p w:rsidR="001D1FF3" w:rsidRDefault="003A3940">
            <w:r>
              <w:rPr>
                <w:rStyle w:val="SegmentID"/>
              </w:rPr>
              <w:t>114</w:t>
            </w:r>
            <w:r>
              <w:rPr>
                <w:rStyle w:val="TransUnitID"/>
              </w:rPr>
              <w:t>a3cf69a2-9911-4e95-8837-983b382f96f1</w:t>
            </w:r>
          </w:p>
        </w:tc>
        <w:tc>
          <w:tcPr>
            <w:tcW w:w="0" w:type="auto"/>
            <w:shd w:val="clear" w:color="auto" w:fill="FFFFFF"/>
          </w:tcPr>
          <w:p w:rsidR="001D1FF3" w:rsidRDefault="003A3940">
            <w:r>
              <w:t>Translated (0%)</w:t>
            </w:r>
          </w:p>
        </w:tc>
        <w:tc>
          <w:tcPr>
            <w:tcW w:w="0" w:type="auto"/>
            <w:shd w:val="clear" w:color="auto" w:fill="FFFFFF"/>
          </w:tcPr>
          <w:p w:rsidR="001D1FF3" w:rsidRDefault="003A3940">
            <w:r>
              <w:t>Particularly the upper end of the therapeutic range is controversial and concentrations up to 2.0 ng/mL (2.6 </w:t>
            </w:r>
            <w:proofErr w:type="spellStart"/>
            <w:r>
              <w:t>nmol</w:t>
            </w:r>
            <w:proofErr w:type="spellEnd"/>
            <w:r>
              <w:t>/L) may still be applied</w:t>
            </w:r>
            <w:proofErr w:type="gramStart"/>
            <w:r>
              <w:t>.</w:t>
            </w:r>
            <w:r>
              <w:rPr>
                <w:rStyle w:val="LockedContent"/>
              </w:rPr>
              <w:t>&lt;</w:t>
            </w:r>
            <w:proofErr w:type="spellStart"/>
            <w:proofErr w:type="gramEnd"/>
            <w:r>
              <w:rPr>
                <w:rStyle w:val="LockedContent"/>
              </w:rPr>
              <w:t>Oellerich</w:t>
            </w:r>
            <w:proofErr w:type="spellEnd"/>
            <w:r>
              <w:rPr>
                <w:rStyle w:val="LockedContent"/>
              </w:rPr>
              <w:t xml:space="preserve"> M. </w:t>
            </w:r>
            <w:proofErr w:type="spellStart"/>
            <w:r>
              <w:rPr>
                <w:rStyle w:val="LockedContent"/>
              </w:rPr>
              <w:lastRenderedPageBreak/>
              <w:t>Pharmaka</w:t>
            </w:r>
            <w:proofErr w:type="spellEnd"/>
            <w:r>
              <w:rPr>
                <w:rStyle w:val="LockedContent"/>
              </w:rPr>
              <w:t xml:space="preserve"> (Drug monitoring). In: Thomas L (ed.). Labor und Diagnose, TH-Books, Frankfurt, 5. </w:t>
            </w:r>
            <w:proofErr w:type="gramStart"/>
            <w:r>
              <w:rPr>
                <w:rStyle w:val="LockedContent"/>
              </w:rPr>
              <w:t>edition</w:t>
            </w:r>
            <w:proofErr w:type="gramEnd"/>
            <w:r>
              <w:rPr>
                <w:rStyle w:val="LockedContent"/>
              </w:rPr>
              <w:t>, 199</w:t>
            </w:r>
            <w:r>
              <w:rPr>
                <w:rStyle w:val="LockedContent"/>
              </w:rPr>
              <w:t xml:space="preserve">8:1174. </w:t>
            </w:r>
            <w:proofErr w:type="spellStart"/>
            <w:r>
              <w:rPr>
                <w:rStyle w:val="LockedContent"/>
              </w:rPr>
              <w:t>Englisch</w:t>
            </w:r>
            <w:proofErr w:type="spellEnd"/>
            <w:r>
              <w:rPr>
                <w:rStyle w:val="LockedContent"/>
              </w:rPr>
              <w:t>: Clinical Laboratory. 1st English Edition 1998:1151./&gt;</w:t>
            </w:r>
            <w:r>
              <w:rPr>
                <w:rStyle w:val="Tag"/>
              </w:rPr>
              <w:t>&lt;926&gt;</w:t>
            </w:r>
            <w:r>
              <w:t>,</w:t>
            </w:r>
            <w:r>
              <w:rPr>
                <w:rStyle w:val="Tag"/>
              </w:rPr>
              <w:t>&lt;/926&gt;</w:t>
            </w:r>
            <w:r>
              <w:rPr>
                <w:rStyle w:val="LockedContent"/>
              </w:rPr>
              <w:t>&lt;</w:t>
            </w:r>
            <w:proofErr w:type="spellStart"/>
            <w:r>
              <w:rPr>
                <w:rStyle w:val="LockedContent"/>
              </w:rPr>
              <w:t>Jortani</w:t>
            </w:r>
            <w:proofErr w:type="spellEnd"/>
            <w:r>
              <w:rPr>
                <w:rStyle w:val="LockedContent"/>
              </w:rPr>
              <w:t xml:space="preserve"> SA, Valdes R Jr. Digoxin and Its Related Endogenous Factors. Critical Reviews </w:t>
            </w:r>
            <w:proofErr w:type="spellStart"/>
            <w:r>
              <w:rPr>
                <w:rStyle w:val="LockedContent"/>
              </w:rPr>
              <w:t>Clin</w:t>
            </w:r>
            <w:proofErr w:type="spellEnd"/>
            <w:r>
              <w:rPr>
                <w:rStyle w:val="LockedContent"/>
              </w:rPr>
              <w:t xml:space="preserve"> Lab </w:t>
            </w:r>
            <w:proofErr w:type="spellStart"/>
            <w:r>
              <w:rPr>
                <w:rStyle w:val="LockedContent"/>
              </w:rPr>
              <w:t>Sci</w:t>
            </w:r>
            <w:proofErr w:type="spellEnd"/>
            <w:r>
              <w:rPr>
                <w:rStyle w:val="LockedContent"/>
              </w:rPr>
              <w:t xml:space="preserve"> 1997</w:t>
            </w:r>
            <w:proofErr w:type="gramStart"/>
            <w:r>
              <w:rPr>
                <w:rStyle w:val="LockedContent"/>
              </w:rPr>
              <w:t>;34</w:t>
            </w:r>
            <w:proofErr w:type="gramEnd"/>
            <w:r>
              <w:rPr>
                <w:rStyle w:val="LockedContent"/>
              </w:rPr>
              <w:t>(3):225-274./&gt;</w:t>
            </w:r>
            <w:r>
              <w:t xml:space="preserve"> Concentrations &gt; 2.0 ng/mL are generally considered</w:t>
            </w:r>
            <w:r>
              <w:t xml:space="preserve"> toxic.</w:t>
            </w:r>
          </w:p>
        </w:tc>
        <w:tc>
          <w:tcPr>
            <w:tcW w:w="0" w:type="auto"/>
            <w:shd w:val="clear" w:color="auto" w:fill="FFFFFF"/>
          </w:tcPr>
          <w:p w:rsidR="001D1FF3" w:rsidRDefault="003A3940">
            <w:pPr>
              <w:rPr>
                <w:lang w:val="lt-LT"/>
              </w:rPr>
            </w:pPr>
            <w:r>
              <w:rPr>
                <w:lang w:val="lt-LT"/>
              </w:rPr>
              <w:lastRenderedPageBreak/>
              <w:t>Viršutinė terapinio intervalo riba yra ypač kontroversiška ir vistiek gali būti naudojamos koncentracijos iki 2.0 ng/mL (2.6 nmol/L).</w:t>
            </w:r>
            <w:r>
              <w:rPr>
                <w:rStyle w:val="LockedContent"/>
                <w:lang w:val="lt-LT"/>
              </w:rPr>
              <w:t xml:space="preserve">&lt;Oellerich M. Pharmaka (Drug monitoring). In: Thomas L (ed.). Labor und Diagnose, TH-Books, </w:t>
            </w:r>
            <w:r>
              <w:rPr>
                <w:rStyle w:val="LockedContent"/>
                <w:lang w:val="lt-LT"/>
              </w:rPr>
              <w:lastRenderedPageBreak/>
              <w:t xml:space="preserve">Frankfurt, 5. edition, </w:t>
            </w:r>
            <w:r>
              <w:rPr>
                <w:rStyle w:val="LockedContent"/>
                <w:lang w:val="lt-LT"/>
              </w:rPr>
              <w:t>1998:1174. Englisch: Clinical Laboratory. 1st English Edition 1998:1151./&gt;</w:t>
            </w:r>
            <w:r>
              <w:rPr>
                <w:rStyle w:val="Tag"/>
                <w:lang w:val="lt-LT"/>
              </w:rPr>
              <w:t>&lt;926&gt;</w:t>
            </w:r>
            <w:r>
              <w:rPr>
                <w:lang w:val="lt-LT"/>
              </w:rPr>
              <w:t>,</w:t>
            </w:r>
            <w:r>
              <w:rPr>
                <w:rStyle w:val="Tag"/>
                <w:lang w:val="lt-LT"/>
              </w:rPr>
              <w:t>&lt;/926&gt;</w:t>
            </w:r>
            <w:r>
              <w:rPr>
                <w:rStyle w:val="LockedContent"/>
                <w:lang w:val="lt-LT"/>
              </w:rPr>
              <w:t>&lt;Jortani SA, Valdes R Jr. Digoxin and Its Related Endogenous Factors. Critical Reviews Clin Lab Sci 1997;34(3):225-274./&gt;</w:t>
            </w:r>
            <w:r>
              <w:rPr>
                <w:lang w:val="lt-LT"/>
              </w:rPr>
              <w:t xml:space="preserve"> Koncentracija &gt; 2.0 ng/mL laikoma toksiška.</w:t>
            </w:r>
          </w:p>
        </w:tc>
      </w:tr>
      <w:tr w:rsidR="001D1FF3">
        <w:tc>
          <w:tcPr>
            <w:tcW w:w="0" w:type="auto"/>
            <w:shd w:val="clear" w:color="auto" w:fill="FFFFFF"/>
          </w:tcPr>
          <w:p w:rsidR="001D1FF3" w:rsidRDefault="003A3940">
            <w:r>
              <w:rPr>
                <w:rStyle w:val="SegmentID"/>
              </w:rPr>
              <w:lastRenderedPageBreak/>
              <w:t>115</w:t>
            </w:r>
            <w:r>
              <w:rPr>
                <w:rStyle w:val="TransUnitID"/>
              </w:rPr>
              <w:t>a3cf69a2-9911-4e95-8837-983b382f96f1</w:t>
            </w:r>
          </w:p>
        </w:tc>
        <w:tc>
          <w:tcPr>
            <w:tcW w:w="0" w:type="auto"/>
            <w:shd w:val="clear" w:color="auto" w:fill="FFFFFF"/>
          </w:tcPr>
          <w:p w:rsidR="001D1FF3" w:rsidRDefault="003A3940">
            <w:r>
              <w:t>Translated (0%)</w:t>
            </w:r>
          </w:p>
        </w:tc>
        <w:tc>
          <w:tcPr>
            <w:tcW w:w="0" w:type="auto"/>
            <w:shd w:val="clear" w:color="auto" w:fill="FFFFFF"/>
          </w:tcPr>
          <w:p w:rsidR="001D1FF3" w:rsidRDefault="003A3940">
            <w:r>
              <w:t xml:space="preserve">Some overlap of toxic and </w:t>
            </w:r>
            <w:proofErr w:type="spellStart"/>
            <w:proofErr w:type="gramStart"/>
            <w:r>
              <w:t>non</w:t>
            </w:r>
            <w:proofErr w:type="spellEnd"/>
            <w:r>
              <w:rPr>
                <w:rStyle w:val="Tag"/>
              </w:rPr>
              <w:t>&lt;</w:t>
            </w:r>
            <w:proofErr w:type="gramEnd"/>
            <w:r>
              <w:rPr>
                <w:rStyle w:val="Tag"/>
              </w:rPr>
              <w:t>929/&gt;</w:t>
            </w:r>
            <w:r>
              <w:t>toxic values has been reported.</w:t>
            </w:r>
          </w:p>
        </w:tc>
        <w:tc>
          <w:tcPr>
            <w:tcW w:w="0" w:type="auto"/>
            <w:shd w:val="clear" w:color="auto" w:fill="FFFFFF"/>
          </w:tcPr>
          <w:p w:rsidR="001D1FF3" w:rsidRDefault="003A3940">
            <w:pPr>
              <w:rPr>
                <w:lang w:val="lt-LT"/>
              </w:rPr>
            </w:pPr>
            <w:r>
              <w:rPr>
                <w:lang w:val="lt-LT"/>
              </w:rPr>
              <w:t>Pranešta apie toksinių ir netoksinių reikšmių persidengimą.</w:t>
            </w:r>
          </w:p>
        </w:tc>
      </w:tr>
      <w:tr w:rsidR="001D1FF3">
        <w:tc>
          <w:tcPr>
            <w:tcW w:w="0" w:type="auto"/>
            <w:shd w:val="clear" w:color="auto" w:fill="FFFFFF"/>
          </w:tcPr>
          <w:p w:rsidR="001D1FF3" w:rsidRDefault="003A3940">
            <w:r>
              <w:rPr>
                <w:rStyle w:val="SegmentID"/>
              </w:rPr>
              <w:t>116</w:t>
            </w:r>
            <w:r>
              <w:rPr>
                <w:rStyle w:val="TransUnitID"/>
              </w:rPr>
              <w:t>9a99c3d3-18f7-480c-9b6b-7a2ad5b0c006</w:t>
            </w:r>
          </w:p>
        </w:tc>
        <w:tc>
          <w:tcPr>
            <w:tcW w:w="0" w:type="auto"/>
            <w:shd w:val="clear" w:color="auto" w:fill="FFFFFF"/>
          </w:tcPr>
          <w:p w:rsidR="001D1FF3" w:rsidRDefault="003A3940">
            <w:r>
              <w:t>Translated (0%)</w:t>
            </w:r>
          </w:p>
        </w:tc>
        <w:tc>
          <w:tcPr>
            <w:tcW w:w="0" w:type="auto"/>
            <w:shd w:val="clear" w:color="auto" w:fill="FFFFFF"/>
          </w:tcPr>
          <w:p w:rsidR="001D1FF3" w:rsidRDefault="003A3940">
            <w:r>
              <w:t>Therefore, clinical</w:t>
            </w:r>
            <w:r>
              <w:t xml:space="preserve"> diagnosis should be based on clinical and laboratory data.</w:t>
            </w:r>
          </w:p>
        </w:tc>
        <w:tc>
          <w:tcPr>
            <w:tcW w:w="0" w:type="auto"/>
            <w:shd w:val="clear" w:color="auto" w:fill="FFFFFF"/>
          </w:tcPr>
          <w:p w:rsidR="001D1FF3" w:rsidRDefault="003A3940">
            <w:pPr>
              <w:rPr>
                <w:lang w:val="lt-LT"/>
              </w:rPr>
            </w:pPr>
            <w:r>
              <w:rPr>
                <w:lang w:val="lt-LT"/>
              </w:rPr>
              <w:t>Todėl klinikinė diagnozė turėtų būti priimama remiantis klinikiniais ir laboratoriniais duomenimis.</w:t>
            </w:r>
          </w:p>
        </w:tc>
      </w:tr>
      <w:tr w:rsidR="001D1FF3">
        <w:tc>
          <w:tcPr>
            <w:tcW w:w="0" w:type="auto"/>
            <w:shd w:val="clear" w:color="auto" w:fill="98FB98"/>
          </w:tcPr>
          <w:p w:rsidR="001D1FF3" w:rsidRDefault="003A3940">
            <w:r>
              <w:rPr>
                <w:rStyle w:val="SegmentID"/>
              </w:rPr>
              <w:t>117</w:t>
            </w:r>
            <w:r>
              <w:rPr>
                <w:rStyle w:val="TransUnitID"/>
              </w:rPr>
              <w:t>9a99c3d3-18f7-480c-9b6b-7a2ad5b0c006</w:t>
            </w:r>
          </w:p>
        </w:tc>
        <w:tc>
          <w:tcPr>
            <w:tcW w:w="0" w:type="auto"/>
            <w:shd w:val="clear" w:color="auto" w:fill="98FB98"/>
          </w:tcPr>
          <w:p w:rsidR="001D1FF3" w:rsidRDefault="003A3940">
            <w:r>
              <w:t>Translated (100%)</w:t>
            </w:r>
          </w:p>
        </w:tc>
        <w:tc>
          <w:tcPr>
            <w:tcW w:w="0" w:type="auto"/>
            <w:shd w:val="clear" w:color="auto" w:fill="98FB98"/>
          </w:tcPr>
          <w:p w:rsidR="001D1FF3" w:rsidRDefault="003A3940">
            <w:r>
              <w:t>Each laboratory should establish an a</w:t>
            </w:r>
            <w:r>
              <w:t>cceptable reporting format and identify procedures for the reporting of abnormal results.</w:t>
            </w:r>
          </w:p>
        </w:tc>
        <w:tc>
          <w:tcPr>
            <w:tcW w:w="0" w:type="auto"/>
            <w:shd w:val="clear" w:color="auto" w:fill="98FB98"/>
          </w:tcPr>
          <w:p w:rsidR="001D1FF3" w:rsidRDefault="003A3940">
            <w:pPr>
              <w:rPr>
                <w:lang w:val="lt-LT"/>
              </w:rPr>
            </w:pPr>
            <w:r>
              <w:rPr>
                <w:lang w:val="lt-LT"/>
              </w:rPr>
              <w:t>Kiekviena laboratorija turi numatyti priimtiną pranešimo formatą ir nurodyti nenormalių rezultatų pranešimo procedūras.</w:t>
            </w:r>
          </w:p>
        </w:tc>
      </w:tr>
      <w:tr w:rsidR="001D1FF3">
        <w:tc>
          <w:tcPr>
            <w:tcW w:w="0" w:type="auto"/>
            <w:shd w:val="clear" w:color="auto" w:fill="98FB98"/>
          </w:tcPr>
          <w:p w:rsidR="001D1FF3" w:rsidRDefault="003A3940">
            <w:r>
              <w:rPr>
                <w:rStyle w:val="SegmentID"/>
              </w:rPr>
              <w:t>118</w:t>
            </w:r>
            <w:r>
              <w:rPr>
                <w:rStyle w:val="TransUnitID"/>
              </w:rPr>
              <w:t>f1857805-4e6f-4b56-a90b-6acbba50e1b5</w:t>
            </w:r>
          </w:p>
        </w:tc>
        <w:tc>
          <w:tcPr>
            <w:tcW w:w="0" w:type="auto"/>
            <w:shd w:val="clear" w:color="auto" w:fill="98FB98"/>
          </w:tcPr>
          <w:p w:rsidR="001D1FF3" w:rsidRDefault="003A3940">
            <w:r>
              <w:t>Translated (100%)</w:t>
            </w:r>
          </w:p>
        </w:tc>
        <w:tc>
          <w:tcPr>
            <w:tcW w:w="0" w:type="auto"/>
            <w:shd w:val="clear" w:color="auto" w:fill="98FB98"/>
          </w:tcPr>
          <w:p w:rsidR="001D1FF3" w:rsidRDefault="003A3940">
            <w:r>
              <w:t>Specific performance data</w:t>
            </w:r>
          </w:p>
        </w:tc>
        <w:tc>
          <w:tcPr>
            <w:tcW w:w="0" w:type="auto"/>
            <w:shd w:val="clear" w:color="auto" w:fill="98FB98"/>
          </w:tcPr>
          <w:p w:rsidR="001D1FF3" w:rsidRDefault="003A3940">
            <w:pPr>
              <w:rPr>
                <w:lang w:val="lt-LT"/>
              </w:rPr>
            </w:pPr>
            <w:r>
              <w:rPr>
                <w:lang w:val="lt-LT"/>
              </w:rPr>
              <w:t>Specifiniai tyrimo atlikimo duomenys</w:t>
            </w:r>
          </w:p>
        </w:tc>
      </w:tr>
      <w:tr w:rsidR="001D1FF3">
        <w:tc>
          <w:tcPr>
            <w:tcW w:w="0" w:type="auto"/>
            <w:shd w:val="clear" w:color="auto" w:fill="D3D3D3"/>
          </w:tcPr>
          <w:p w:rsidR="001D1FF3" w:rsidRDefault="003A3940">
            <w:r>
              <w:rPr>
                <w:rStyle w:val="SegmentID"/>
              </w:rPr>
              <w:t>119</w:t>
            </w:r>
            <w:r>
              <w:rPr>
                <w:rStyle w:val="TransUnitID"/>
              </w:rPr>
              <w:t>cf5c9cc6-e1be-451d-9265-e5ae84be093f</w:t>
            </w:r>
          </w:p>
        </w:tc>
        <w:tc>
          <w:tcPr>
            <w:tcW w:w="0" w:type="auto"/>
            <w:shd w:val="clear" w:color="auto" w:fill="D3D3D3"/>
          </w:tcPr>
          <w:p w:rsidR="001D1FF3" w:rsidRDefault="003A3940">
            <w:r>
              <w:t>Translated (CM)</w:t>
            </w:r>
          </w:p>
        </w:tc>
        <w:tc>
          <w:tcPr>
            <w:tcW w:w="0" w:type="auto"/>
            <w:shd w:val="clear" w:color="auto" w:fill="D3D3D3"/>
          </w:tcPr>
          <w:p w:rsidR="001D1FF3" w:rsidRDefault="003A3940">
            <w:r>
              <w:t>Precision</w:t>
            </w:r>
          </w:p>
        </w:tc>
        <w:tc>
          <w:tcPr>
            <w:tcW w:w="0" w:type="auto"/>
            <w:shd w:val="clear" w:color="auto" w:fill="D3D3D3"/>
          </w:tcPr>
          <w:p w:rsidR="001D1FF3" w:rsidRDefault="003A3940">
            <w:pPr>
              <w:rPr>
                <w:lang w:val="lt-LT"/>
              </w:rPr>
            </w:pPr>
            <w:r>
              <w:rPr>
                <w:lang w:val="lt-LT"/>
              </w:rPr>
              <w:t>Glaudumas</w:t>
            </w:r>
          </w:p>
        </w:tc>
      </w:tr>
      <w:tr w:rsidR="001D1FF3">
        <w:tc>
          <w:tcPr>
            <w:tcW w:w="0" w:type="auto"/>
            <w:shd w:val="clear" w:color="auto" w:fill="F5DEB3"/>
          </w:tcPr>
          <w:p w:rsidR="001D1FF3" w:rsidRDefault="003A3940">
            <w:r>
              <w:rPr>
                <w:rStyle w:val="SegmentID"/>
              </w:rPr>
              <w:t>120</w:t>
            </w:r>
            <w:r>
              <w:rPr>
                <w:rStyle w:val="TransUnitID"/>
              </w:rPr>
              <w:t>27d4253d-819f-4f11-a821-258cf21f11c9</w:t>
            </w:r>
          </w:p>
        </w:tc>
        <w:tc>
          <w:tcPr>
            <w:tcW w:w="0" w:type="auto"/>
            <w:shd w:val="clear" w:color="auto" w:fill="F5DEB3"/>
          </w:tcPr>
          <w:p w:rsidR="001D1FF3" w:rsidRDefault="003A3940">
            <w:r>
              <w:t>Translated (97%)</w:t>
            </w:r>
          </w:p>
        </w:tc>
        <w:tc>
          <w:tcPr>
            <w:tcW w:w="0" w:type="auto"/>
            <w:shd w:val="clear" w:color="auto" w:fill="F5DEB3"/>
          </w:tcPr>
          <w:p w:rsidR="001D1FF3" w:rsidRDefault="003A3940">
            <w:r>
              <w:t xml:space="preserve">Precision was determined using </w:t>
            </w:r>
            <w:proofErr w:type="spellStart"/>
            <w:r>
              <w:t>Elecsys</w:t>
            </w:r>
            <w:proofErr w:type="spellEnd"/>
            <w:r>
              <w:t xml:space="preserve"> r</w:t>
            </w:r>
            <w:r>
              <w:t>eagents, samples and controls in a protocol (EP5</w:t>
            </w:r>
            <w:r>
              <w:rPr>
                <w:rStyle w:val="Tag"/>
              </w:rPr>
              <w:t>&lt;966/&gt;</w:t>
            </w:r>
            <w:r>
              <w:t>A3) of the CLSI (Clinical and Laboratory Standards Institute):</w:t>
            </w:r>
          </w:p>
        </w:tc>
        <w:tc>
          <w:tcPr>
            <w:tcW w:w="0" w:type="auto"/>
            <w:shd w:val="clear" w:color="auto" w:fill="F5DEB3"/>
          </w:tcPr>
          <w:p w:rsidR="001D1FF3" w:rsidRDefault="003A3940">
            <w:pPr>
              <w:rPr>
                <w:lang w:val="lt-LT"/>
              </w:rPr>
            </w:pPr>
            <w:r>
              <w:rPr>
                <w:lang w:val="lt-LT"/>
              </w:rPr>
              <w:t>Glaudumas buvo nustatytas, naudojant Elecsys reagentus, mėginius ir kontrolines medžiagas, pagal CLSI (Clinical and Laboratory Standards Institute) protokolą (EP5</w:t>
            </w:r>
            <w:r>
              <w:rPr>
                <w:rStyle w:val="Tag"/>
                <w:lang w:val="lt-LT"/>
              </w:rPr>
              <w:t>&lt;966/&gt;</w:t>
            </w:r>
            <w:r>
              <w:rPr>
                <w:lang w:val="lt-LT"/>
              </w:rPr>
              <w:t>A3):</w:t>
            </w:r>
          </w:p>
        </w:tc>
      </w:tr>
      <w:tr w:rsidR="001D1FF3">
        <w:tc>
          <w:tcPr>
            <w:tcW w:w="0" w:type="auto"/>
            <w:shd w:val="clear" w:color="auto" w:fill="98FB98"/>
          </w:tcPr>
          <w:p w:rsidR="001D1FF3" w:rsidRDefault="003A3940">
            <w:r>
              <w:rPr>
                <w:rStyle w:val="SegmentID"/>
              </w:rPr>
              <w:t>121</w:t>
            </w:r>
            <w:r>
              <w:rPr>
                <w:rStyle w:val="TransUnitID"/>
              </w:rPr>
              <w:t>27d4253d-819f-4f11-a821-258cf21f11c9</w:t>
            </w:r>
          </w:p>
        </w:tc>
        <w:tc>
          <w:tcPr>
            <w:tcW w:w="0" w:type="auto"/>
            <w:shd w:val="clear" w:color="auto" w:fill="98FB98"/>
          </w:tcPr>
          <w:p w:rsidR="001D1FF3" w:rsidRDefault="003A3940">
            <w:r>
              <w:t>Translated (100%)</w:t>
            </w:r>
          </w:p>
        </w:tc>
        <w:tc>
          <w:tcPr>
            <w:tcW w:w="0" w:type="auto"/>
            <w:shd w:val="clear" w:color="auto" w:fill="98FB98"/>
          </w:tcPr>
          <w:p w:rsidR="001D1FF3" w:rsidRDefault="003A3940">
            <w:r>
              <w:t>2 runs per day in duplication each for 21 days (n = 84).</w:t>
            </w:r>
          </w:p>
        </w:tc>
        <w:tc>
          <w:tcPr>
            <w:tcW w:w="0" w:type="auto"/>
            <w:shd w:val="clear" w:color="auto" w:fill="98FB98"/>
          </w:tcPr>
          <w:p w:rsidR="001D1FF3" w:rsidRDefault="003A3940">
            <w:pPr>
              <w:rPr>
                <w:lang w:val="lt-LT"/>
              </w:rPr>
            </w:pPr>
            <w:r>
              <w:rPr>
                <w:lang w:val="lt-LT"/>
              </w:rPr>
              <w:t>2 kartus per dieną po du tyrimus, kiekvienas tiriamas 21 dieną (n = 84).</w:t>
            </w:r>
          </w:p>
        </w:tc>
      </w:tr>
      <w:tr w:rsidR="001D1FF3">
        <w:tc>
          <w:tcPr>
            <w:tcW w:w="0" w:type="auto"/>
            <w:shd w:val="clear" w:color="auto" w:fill="98FB98"/>
          </w:tcPr>
          <w:p w:rsidR="001D1FF3" w:rsidRDefault="003A3940">
            <w:r>
              <w:rPr>
                <w:rStyle w:val="SegmentID"/>
              </w:rPr>
              <w:t>122</w:t>
            </w:r>
            <w:r>
              <w:rPr>
                <w:rStyle w:val="TransUnitID"/>
              </w:rPr>
              <w:t>27d4253d-819f-4f11-a821-258cf21f11c9</w:t>
            </w:r>
          </w:p>
        </w:tc>
        <w:tc>
          <w:tcPr>
            <w:tcW w:w="0" w:type="auto"/>
            <w:shd w:val="clear" w:color="auto" w:fill="98FB98"/>
          </w:tcPr>
          <w:p w:rsidR="001D1FF3" w:rsidRDefault="003A3940">
            <w:r>
              <w:t>Translated (100%)</w:t>
            </w:r>
          </w:p>
        </w:tc>
        <w:tc>
          <w:tcPr>
            <w:tcW w:w="0" w:type="auto"/>
            <w:shd w:val="clear" w:color="auto" w:fill="98FB98"/>
          </w:tcPr>
          <w:p w:rsidR="001D1FF3" w:rsidRDefault="003A3940">
            <w:r>
              <w:t>The following results were obtained:</w:t>
            </w:r>
          </w:p>
        </w:tc>
        <w:tc>
          <w:tcPr>
            <w:tcW w:w="0" w:type="auto"/>
            <w:shd w:val="clear" w:color="auto" w:fill="98FB98"/>
          </w:tcPr>
          <w:p w:rsidR="001D1FF3" w:rsidRDefault="003A3940">
            <w:pPr>
              <w:rPr>
                <w:lang w:val="lt-LT"/>
              </w:rPr>
            </w:pPr>
            <w:r>
              <w:rPr>
                <w:lang w:val="lt-LT"/>
              </w:rPr>
              <w:t>Buvo gauti šie rezultatai:</w:t>
            </w:r>
          </w:p>
        </w:tc>
      </w:tr>
      <w:tr w:rsidR="001D1FF3">
        <w:tc>
          <w:tcPr>
            <w:tcW w:w="0" w:type="auto"/>
            <w:shd w:val="clear" w:color="auto" w:fill="D3D3D3"/>
          </w:tcPr>
          <w:p w:rsidR="001D1FF3" w:rsidRDefault="003A3940">
            <w:r>
              <w:rPr>
                <w:rStyle w:val="SegmentID"/>
              </w:rPr>
              <w:t>12</w:t>
            </w:r>
            <w:r>
              <w:rPr>
                <w:rStyle w:val="SegmentID"/>
              </w:rPr>
              <w:t>3</w:t>
            </w:r>
            <w:r>
              <w:rPr>
                <w:rStyle w:val="TransUnitID"/>
              </w:rPr>
              <w:t>013a097f-373f-475b-936d-cb9e35080db0</w:t>
            </w:r>
          </w:p>
        </w:tc>
        <w:tc>
          <w:tcPr>
            <w:tcW w:w="0" w:type="auto"/>
            <w:shd w:val="clear" w:color="auto" w:fill="D3D3D3"/>
          </w:tcPr>
          <w:p w:rsidR="001D1FF3" w:rsidRDefault="003A3940">
            <w:r>
              <w:t>Translated (CM)</w:t>
            </w:r>
          </w:p>
        </w:tc>
        <w:tc>
          <w:tcPr>
            <w:tcW w:w="0" w:type="auto"/>
            <w:shd w:val="clear" w:color="auto" w:fill="D3D3D3"/>
          </w:tcPr>
          <w:p w:rsidR="001D1FF3" w:rsidRDefault="003A3940">
            <w:proofErr w:type="spellStart"/>
            <w:r>
              <w:t>Elecsys</w:t>
            </w:r>
            <w:proofErr w:type="spellEnd"/>
            <w:r>
              <w:t xml:space="preserve"> 2010 and </w:t>
            </w:r>
            <w:r>
              <w:rPr>
                <w:rStyle w:val="Tag"/>
              </w:rPr>
              <w:t>&lt;975&gt;</w:t>
            </w:r>
            <w:proofErr w:type="spellStart"/>
            <w:r>
              <w:t>cobas</w:t>
            </w:r>
            <w:proofErr w:type="spellEnd"/>
            <w:r>
              <w:t> e</w:t>
            </w:r>
            <w:r>
              <w:rPr>
                <w:rStyle w:val="Tag"/>
              </w:rPr>
              <w:t>&lt;/975&gt;</w:t>
            </w:r>
            <w:r>
              <w:t> 411 analyzers</w:t>
            </w:r>
          </w:p>
        </w:tc>
        <w:tc>
          <w:tcPr>
            <w:tcW w:w="0" w:type="auto"/>
            <w:shd w:val="clear" w:color="auto" w:fill="D3D3D3"/>
          </w:tcPr>
          <w:p w:rsidR="001D1FF3" w:rsidRDefault="003A3940">
            <w:pPr>
              <w:rPr>
                <w:lang w:val="lt-LT"/>
              </w:rPr>
            </w:pPr>
            <w:r>
              <w:rPr>
                <w:lang w:val="lt-LT"/>
              </w:rPr>
              <w:t xml:space="preserve">Elecsys 2010 ir </w:t>
            </w:r>
            <w:r>
              <w:rPr>
                <w:rStyle w:val="Tag"/>
                <w:lang w:val="lt-LT"/>
              </w:rPr>
              <w:t>&lt;975&gt;</w:t>
            </w:r>
            <w:r>
              <w:rPr>
                <w:lang w:val="lt-LT"/>
              </w:rPr>
              <w:t>cobas e</w:t>
            </w:r>
            <w:r>
              <w:rPr>
                <w:rStyle w:val="Tag"/>
                <w:lang w:val="lt-LT"/>
              </w:rPr>
              <w:t>&lt;/975&gt;</w:t>
            </w:r>
            <w:r>
              <w:rPr>
                <w:lang w:val="lt-LT"/>
              </w:rPr>
              <w:t> 411 analizatoriai</w:t>
            </w:r>
          </w:p>
        </w:tc>
      </w:tr>
      <w:tr w:rsidR="001D1FF3">
        <w:tc>
          <w:tcPr>
            <w:tcW w:w="0" w:type="auto"/>
            <w:shd w:val="clear" w:color="auto" w:fill="D3D3D3"/>
          </w:tcPr>
          <w:p w:rsidR="001D1FF3" w:rsidRDefault="003A3940">
            <w:r>
              <w:rPr>
                <w:rStyle w:val="SegmentID"/>
              </w:rPr>
              <w:t>124</w:t>
            </w:r>
            <w:r>
              <w:rPr>
                <w:rStyle w:val="TransUnitID"/>
              </w:rPr>
              <w:t>42df4642-c58f-46d9-982b-4adbf74dae7b</w:t>
            </w:r>
          </w:p>
        </w:tc>
        <w:tc>
          <w:tcPr>
            <w:tcW w:w="0" w:type="auto"/>
            <w:shd w:val="clear" w:color="auto" w:fill="D3D3D3"/>
          </w:tcPr>
          <w:p w:rsidR="001D1FF3" w:rsidRDefault="003A3940">
            <w:r>
              <w:t>Translated (CM)</w:t>
            </w:r>
          </w:p>
        </w:tc>
        <w:tc>
          <w:tcPr>
            <w:tcW w:w="0" w:type="auto"/>
            <w:shd w:val="clear" w:color="auto" w:fill="D3D3D3"/>
          </w:tcPr>
          <w:p w:rsidR="001D1FF3" w:rsidRDefault="003A3940">
            <w:r>
              <w:t>Repeatability</w:t>
            </w:r>
          </w:p>
        </w:tc>
        <w:tc>
          <w:tcPr>
            <w:tcW w:w="0" w:type="auto"/>
            <w:shd w:val="clear" w:color="auto" w:fill="D3D3D3"/>
          </w:tcPr>
          <w:p w:rsidR="001D1FF3" w:rsidRDefault="003A3940">
            <w:pPr>
              <w:rPr>
                <w:lang w:val="lt-LT"/>
              </w:rPr>
            </w:pPr>
            <w:r>
              <w:rPr>
                <w:lang w:val="lt-LT"/>
              </w:rPr>
              <w:t>Atkartojamumas</w:t>
            </w:r>
          </w:p>
        </w:tc>
      </w:tr>
      <w:tr w:rsidR="001D1FF3">
        <w:tc>
          <w:tcPr>
            <w:tcW w:w="0" w:type="auto"/>
            <w:shd w:val="clear" w:color="auto" w:fill="D3D3D3"/>
          </w:tcPr>
          <w:p w:rsidR="001D1FF3" w:rsidRDefault="003A3940">
            <w:r>
              <w:rPr>
                <w:rStyle w:val="SegmentID"/>
              </w:rPr>
              <w:t>125</w:t>
            </w:r>
            <w:r>
              <w:rPr>
                <w:rStyle w:val="TransUnitID"/>
              </w:rPr>
              <w:t>0cf4be8b-1400-462a-9768-7c709df67b5f</w:t>
            </w:r>
          </w:p>
        </w:tc>
        <w:tc>
          <w:tcPr>
            <w:tcW w:w="0" w:type="auto"/>
            <w:shd w:val="clear" w:color="auto" w:fill="D3D3D3"/>
          </w:tcPr>
          <w:p w:rsidR="001D1FF3" w:rsidRDefault="003A3940">
            <w:r>
              <w:t>Translated (CM)</w:t>
            </w:r>
          </w:p>
        </w:tc>
        <w:tc>
          <w:tcPr>
            <w:tcW w:w="0" w:type="auto"/>
            <w:shd w:val="clear" w:color="auto" w:fill="D3D3D3"/>
          </w:tcPr>
          <w:p w:rsidR="001D1FF3" w:rsidRDefault="003A3940">
            <w:r>
              <w:t>Intermediate precision</w:t>
            </w:r>
          </w:p>
        </w:tc>
        <w:tc>
          <w:tcPr>
            <w:tcW w:w="0" w:type="auto"/>
            <w:shd w:val="clear" w:color="auto" w:fill="D3D3D3"/>
          </w:tcPr>
          <w:p w:rsidR="001D1FF3" w:rsidRDefault="003A3940">
            <w:pPr>
              <w:rPr>
                <w:lang w:val="lt-LT"/>
              </w:rPr>
            </w:pPr>
            <w:r>
              <w:rPr>
                <w:lang w:val="lt-LT"/>
              </w:rPr>
              <w:t>Tarpinis glaudumas</w:t>
            </w:r>
          </w:p>
        </w:tc>
      </w:tr>
      <w:tr w:rsidR="001D1FF3">
        <w:tc>
          <w:tcPr>
            <w:tcW w:w="0" w:type="auto"/>
            <w:shd w:val="clear" w:color="auto" w:fill="D3D3D3"/>
          </w:tcPr>
          <w:p w:rsidR="001D1FF3" w:rsidRDefault="003A3940">
            <w:r>
              <w:rPr>
                <w:rStyle w:val="SegmentID"/>
              </w:rPr>
              <w:t>126</w:t>
            </w:r>
            <w:r>
              <w:rPr>
                <w:rStyle w:val="TransUnitID"/>
              </w:rPr>
              <w:t>66902084-93c5-4702-8294-bcf89d3f1542</w:t>
            </w:r>
          </w:p>
        </w:tc>
        <w:tc>
          <w:tcPr>
            <w:tcW w:w="0" w:type="auto"/>
            <w:shd w:val="clear" w:color="auto" w:fill="D3D3D3"/>
          </w:tcPr>
          <w:p w:rsidR="001D1FF3" w:rsidRDefault="003A3940">
            <w:r>
              <w:t>Translated (CM)</w:t>
            </w:r>
          </w:p>
        </w:tc>
        <w:tc>
          <w:tcPr>
            <w:tcW w:w="0" w:type="auto"/>
            <w:shd w:val="clear" w:color="auto" w:fill="D3D3D3"/>
          </w:tcPr>
          <w:p w:rsidR="001D1FF3" w:rsidRDefault="003A3940">
            <w:r>
              <w:t>Sample</w:t>
            </w:r>
          </w:p>
        </w:tc>
        <w:tc>
          <w:tcPr>
            <w:tcW w:w="0" w:type="auto"/>
            <w:shd w:val="clear" w:color="auto" w:fill="D3D3D3"/>
          </w:tcPr>
          <w:p w:rsidR="001D1FF3" w:rsidRDefault="003A3940">
            <w:pPr>
              <w:rPr>
                <w:lang w:val="lt-LT"/>
              </w:rPr>
            </w:pPr>
            <w:r>
              <w:rPr>
                <w:lang w:val="lt-LT"/>
              </w:rPr>
              <w:t>Mėginys</w:t>
            </w:r>
          </w:p>
        </w:tc>
      </w:tr>
      <w:tr w:rsidR="001D1FF3">
        <w:tc>
          <w:tcPr>
            <w:tcW w:w="0" w:type="auto"/>
            <w:shd w:val="clear" w:color="auto" w:fill="D3D3D3"/>
          </w:tcPr>
          <w:p w:rsidR="001D1FF3" w:rsidRDefault="003A3940">
            <w:r>
              <w:rPr>
                <w:rStyle w:val="SegmentID"/>
              </w:rPr>
              <w:t>127</w:t>
            </w:r>
            <w:r>
              <w:rPr>
                <w:rStyle w:val="TransUnitID"/>
              </w:rPr>
              <w:t>42c3999b-b804-4b79-b5a6-3b146f251659</w:t>
            </w:r>
          </w:p>
        </w:tc>
        <w:tc>
          <w:tcPr>
            <w:tcW w:w="0" w:type="auto"/>
            <w:shd w:val="clear" w:color="auto" w:fill="D3D3D3"/>
          </w:tcPr>
          <w:p w:rsidR="001D1FF3" w:rsidRDefault="003A3940">
            <w:r>
              <w:t>Translated (CM)</w:t>
            </w:r>
          </w:p>
        </w:tc>
        <w:tc>
          <w:tcPr>
            <w:tcW w:w="0" w:type="auto"/>
            <w:shd w:val="clear" w:color="auto" w:fill="D3D3D3"/>
          </w:tcPr>
          <w:p w:rsidR="001D1FF3" w:rsidRDefault="003A3940">
            <w:r>
              <w:t>Mean</w:t>
            </w:r>
            <w:r>
              <w:rPr>
                <w:rStyle w:val="Tag"/>
              </w:rPr>
              <w:t>&lt;999/&gt;</w:t>
            </w:r>
            <w:proofErr w:type="spellStart"/>
            <w:r>
              <w:t>nmol</w:t>
            </w:r>
            <w:proofErr w:type="spellEnd"/>
            <w:r>
              <w:t>/L</w:t>
            </w:r>
          </w:p>
        </w:tc>
        <w:tc>
          <w:tcPr>
            <w:tcW w:w="0" w:type="auto"/>
            <w:shd w:val="clear" w:color="auto" w:fill="D3D3D3"/>
          </w:tcPr>
          <w:p w:rsidR="001D1FF3" w:rsidRDefault="003A3940">
            <w:pPr>
              <w:rPr>
                <w:lang w:val="lt-LT"/>
              </w:rPr>
            </w:pPr>
            <w:r>
              <w:rPr>
                <w:lang w:val="lt-LT"/>
              </w:rPr>
              <w:t>Vidurkis</w:t>
            </w:r>
            <w:r>
              <w:rPr>
                <w:rStyle w:val="Tag"/>
                <w:lang w:val="lt-LT"/>
              </w:rPr>
              <w:t>&lt;999/&gt;</w:t>
            </w:r>
            <w:r>
              <w:rPr>
                <w:lang w:val="lt-LT"/>
              </w:rPr>
              <w:t>n</w:t>
            </w:r>
            <w:r>
              <w:rPr>
                <w:lang w:val="lt-LT"/>
              </w:rPr>
              <w:t>mol/L</w:t>
            </w:r>
          </w:p>
        </w:tc>
      </w:tr>
      <w:tr w:rsidR="001D1FF3">
        <w:tc>
          <w:tcPr>
            <w:tcW w:w="0" w:type="auto"/>
            <w:shd w:val="clear" w:color="auto" w:fill="D3D3D3"/>
          </w:tcPr>
          <w:p w:rsidR="001D1FF3" w:rsidRDefault="003A3940">
            <w:r>
              <w:rPr>
                <w:rStyle w:val="SegmentID"/>
              </w:rPr>
              <w:t>128</w:t>
            </w:r>
            <w:r>
              <w:rPr>
                <w:rStyle w:val="TransUnitID"/>
              </w:rPr>
              <w:t>1894eebb-364c-4eaf-8d4f-ba60a93f512b</w:t>
            </w:r>
          </w:p>
        </w:tc>
        <w:tc>
          <w:tcPr>
            <w:tcW w:w="0" w:type="auto"/>
            <w:shd w:val="clear" w:color="auto" w:fill="D3D3D3"/>
          </w:tcPr>
          <w:p w:rsidR="001D1FF3" w:rsidRDefault="003A3940">
            <w:r>
              <w:t>Translated (CM)</w:t>
            </w:r>
          </w:p>
        </w:tc>
        <w:tc>
          <w:tcPr>
            <w:tcW w:w="0" w:type="auto"/>
            <w:shd w:val="clear" w:color="auto" w:fill="D3D3D3"/>
          </w:tcPr>
          <w:p w:rsidR="001D1FF3" w:rsidRDefault="003A3940">
            <w:r>
              <w:t>SD</w:t>
            </w:r>
            <w:r>
              <w:rPr>
                <w:rStyle w:val="Tag"/>
              </w:rPr>
              <w:t>&lt;1004/&gt;</w:t>
            </w:r>
            <w:proofErr w:type="spellStart"/>
            <w:r>
              <w:t>nmol</w:t>
            </w:r>
            <w:proofErr w:type="spellEnd"/>
            <w:r>
              <w:t>/L</w:t>
            </w:r>
          </w:p>
        </w:tc>
        <w:tc>
          <w:tcPr>
            <w:tcW w:w="0" w:type="auto"/>
            <w:shd w:val="clear" w:color="auto" w:fill="D3D3D3"/>
          </w:tcPr>
          <w:p w:rsidR="001D1FF3" w:rsidRDefault="003A3940">
            <w:pPr>
              <w:rPr>
                <w:lang w:val="lt-LT"/>
              </w:rPr>
            </w:pPr>
            <w:r>
              <w:rPr>
                <w:lang w:val="lt-LT"/>
              </w:rPr>
              <w:t>SN</w:t>
            </w:r>
            <w:r>
              <w:rPr>
                <w:rStyle w:val="Tag"/>
                <w:lang w:val="lt-LT"/>
              </w:rPr>
              <w:t>&lt;1004/&gt;</w:t>
            </w:r>
            <w:r>
              <w:rPr>
                <w:lang w:val="lt-LT"/>
              </w:rPr>
              <w:t>nmol/L</w:t>
            </w:r>
          </w:p>
        </w:tc>
      </w:tr>
      <w:tr w:rsidR="001D1FF3">
        <w:tc>
          <w:tcPr>
            <w:tcW w:w="0" w:type="auto"/>
            <w:shd w:val="clear" w:color="auto" w:fill="98FB98"/>
          </w:tcPr>
          <w:p w:rsidR="001D1FF3" w:rsidRDefault="003A3940">
            <w:r>
              <w:rPr>
                <w:rStyle w:val="SegmentID"/>
              </w:rPr>
              <w:t>129</w:t>
            </w:r>
            <w:r>
              <w:rPr>
                <w:rStyle w:val="TransUnitID"/>
              </w:rPr>
              <w:t>0d3da481-a984-4946-b535-347177a6bc05</w:t>
            </w:r>
          </w:p>
        </w:tc>
        <w:tc>
          <w:tcPr>
            <w:tcW w:w="0" w:type="auto"/>
            <w:shd w:val="clear" w:color="auto" w:fill="98FB98"/>
          </w:tcPr>
          <w:p w:rsidR="001D1FF3" w:rsidRDefault="003A3940">
            <w:r>
              <w:t xml:space="preserve">Translated </w:t>
            </w:r>
            <w:r>
              <w:lastRenderedPageBreak/>
              <w:t>(100%)</w:t>
            </w:r>
          </w:p>
        </w:tc>
        <w:tc>
          <w:tcPr>
            <w:tcW w:w="0" w:type="auto"/>
            <w:shd w:val="clear" w:color="auto" w:fill="98FB98"/>
          </w:tcPr>
          <w:p w:rsidR="001D1FF3" w:rsidRDefault="003A3940">
            <w:r>
              <w:lastRenderedPageBreak/>
              <w:t>CV</w:t>
            </w:r>
            <w:r>
              <w:rPr>
                <w:rStyle w:val="Tag"/>
              </w:rPr>
              <w:t>&lt;1009/&gt;</w:t>
            </w:r>
            <w:r>
              <w:t>%</w:t>
            </w:r>
          </w:p>
        </w:tc>
        <w:tc>
          <w:tcPr>
            <w:tcW w:w="0" w:type="auto"/>
            <w:shd w:val="clear" w:color="auto" w:fill="98FB98"/>
          </w:tcPr>
          <w:p w:rsidR="001D1FF3" w:rsidRDefault="003A3940">
            <w:pPr>
              <w:rPr>
                <w:lang w:val="lt-LT"/>
              </w:rPr>
            </w:pPr>
            <w:r>
              <w:rPr>
                <w:lang w:val="lt-LT"/>
              </w:rPr>
              <w:t>CV</w:t>
            </w:r>
            <w:r>
              <w:rPr>
                <w:rStyle w:val="Tag"/>
                <w:lang w:val="lt-LT"/>
              </w:rPr>
              <w:t>&lt;1009/&gt;</w:t>
            </w:r>
            <w:r>
              <w:rPr>
                <w:lang w:val="lt-LT"/>
              </w:rPr>
              <w:t>%</w:t>
            </w:r>
          </w:p>
        </w:tc>
      </w:tr>
      <w:tr w:rsidR="001D1FF3">
        <w:tc>
          <w:tcPr>
            <w:tcW w:w="0" w:type="auto"/>
            <w:shd w:val="clear" w:color="auto" w:fill="D3D3D3"/>
          </w:tcPr>
          <w:p w:rsidR="001D1FF3" w:rsidRDefault="003A3940">
            <w:r>
              <w:rPr>
                <w:rStyle w:val="SegmentID"/>
              </w:rPr>
              <w:lastRenderedPageBreak/>
              <w:t>130</w:t>
            </w:r>
            <w:r>
              <w:rPr>
                <w:rStyle w:val="TransUnitID"/>
              </w:rPr>
              <w:t>1e1a3763-5bf8-4dcb-be61-9a4a0c5e43cd</w:t>
            </w:r>
          </w:p>
        </w:tc>
        <w:tc>
          <w:tcPr>
            <w:tcW w:w="0" w:type="auto"/>
            <w:shd w:val="clear" w:color="auto" w:fill="D3D3D3"/>
          </w:tcPr>
          <w:p w:rsidR="001D1FF3" w:rsidRDefault="003A3940">
            <w:r>
              <w:t>Translated (CM)</w:t>
            </w:r>
          </w:p>
        </w:tc>
        <w:tc>
          <w:tcPr>
            <w:tcW w:w="0" w:type="auto"/>
            <w:shd w:val="clear" w:color="auto" w:fill="D3D3D3"/>
          </w:tcPr>
          <w:p w:rsidR="001D1FF3" w:rsidRDefault="003A3940">
            <w:r>
              <w:t>SD</w:t>
            </w:r>
            <w:r>
              <w:rPr>
                <w:rStyle w:val="Tag"/>
              </w:rPr>
              <w:t>&lt;1014/&gt;</w:t>
            </w:r>
            <w:proofErr w:type="spellStart"/>
            <w:r>
              <w:t>nmol</w:t>
            </w:r>
            <w:proofErr w:type="spellEnd"/>
            <w:r>
              <w:t>/L</w:t>
            </w:r>
          </w:p>
        </w:tc>
        <w:tc>
          <w:tcPr>
            <w:tcW w:w="0" w:type="auto"/>
            <w:shd w:val="clear" w:color="auto" w:fill="D3D3D3"/>
          </w:tcPr>
          <w:p w:rsidR="001D1FF3" w:rsidRDefault="003A3940" w:rsidP="00D0364E">
            <w:pPr>
              <w:rPr>
                <w:lang w:val="lt-LT"/>
              </w:rPr>
            </w:pPr>
            <w:r>
              <w:rPr>
                <w:lang w:val="lt-LT"/>
              </w:rPr>
              <w:t>S</w:t>
            </w:r>
            <w:ins w:id="9" w:author="Krasuckis, Ignas {DEEB~Vilnius-Jasinskio}" w:date="2015-09-28T10:12:00Z">
              <w:r w:rsidR="00D0364E">
                <w:rPr>
                  <w:lang w:val="lt-LT"/>
                </w:rPr>
                <w:t>N</w:t>
              </w:r>
            </w:ins>
            <w:r>
              <w:rPr>
                <w:rStyle w:val="Tag"/>
                <w:lang w:val="lt-LT"/>
              </w:rPr>
              <w:t>&lt;1014/</w:t>
            </w:r>
            <w:r>
              <w:rPr>
                <w:rStyle w:val="Tag"/>
                <w:lang w:val="lt-LT"/>
              </w:rPr>
              <w:t>&gt;</w:t>
            </w:r>
            <w:del w:id="10" w:author="Krasuckis, Ignas {DEEB~Vilnius-Jasinskio}" w:date="2015-09-28T10:12:00Z">
              <w:r w:rsidDel="00D0364E">
                <w:rPr>
                  <w:lang w:val="lt-LT"/>
                </w:rPr>
                <w:delText>Nmol</w:delText>
              </w:r>
            </w:del>
            <w:ins w:id="11" w:author="Krasuckis, Ignas {DEEB~Vilnius-Jasinskio}" w:date="2015-09-28T10:12:00Z">
              <w:r w:rsidR="00D0364E">
                <w:rPr>
                  <w:lang w:val="lt-LT"/>
                </w:rPr>
                <w:t>n</w:t>
              </w:r>
              <w:r w:rsidR="00D0364E">
                <w:rPr>
                  <w:lang w:val="lt-LT"/>
                </w:rPr>
                <w:t>mol</w:t>
              </w:r>
            </w:ins>
            <w:r>
              <w:rPr>
                <w:lang w:val="lt-LT"/>
              </w:rPr>
              <w:t>/L</w:t>
            </w:r>
          </w:p>
        </w:tc>
      </w:tr>
      <w:tr w:rsidR="001D1FF3">
        <w:tc>
          <w:tcPr>
            <w:tcW w:w="0" w:type="auto"/>
            <w:shd w:val="clear" w:color="auto" w:fill="98FB98"/>
          </w:tcPr>
          <w:p w:rsidR="001D1FF3" w:rsidRDefault="003A3940">
            <w:r>
              <w:rPr>
                <w:rStyle w:val="SegmentID"/>
              </w:rPr>
              <w:t>131</w:t>
            </w:r>
            <w:r>
              <w:rPr>
                <w:rStyle w:val="TransUnitID"/>
              </w:rPr>
              <w:t>db5a2723-de8f-43cc-a43f-367d377e200a</w:t>
            </w:r>
          </w:p>
        </w:tc>
        <w:tc>
          <w:tcPr>
            <w:tcW w:w="0" w:type="auto"/>
            <w:shd w:val="clear" w:color="auto" w:fill="98FB98"/>
          </w:tcPr>
          <w:p w:rsidR="001D1FF3" w:rsidRDefault="003A3940">
            <w:r>
              <w:t>Translated (100%)</w:t>
            </w:r>
          </w:p>
        </w:tc>
        <w:tc>
          <w:tcPr>
            <w:tcW w:w="0" w:type="auto"/>
            <w:shd w:val="clear" w:color="auto" w:fill="98FB98"/>
          </w:tcPr>
          <w:p w:rsidR="001D1FF3" w:rsidRDefault="003A3940">
            <w:r>
              <w:t>CV</w:t>
            </w:r>
            <w:r>
              <w:rPr>
                <w:rStyle w:val="Tag"/>
              </w:rPr>
              <w:t>&lt;1019/&gt;</w:t>
            </w:r>
            <w:r>
              <w:t>%</w:t>
            </w:r>
          </w:p>
        </w:tc>
        <w:tc>
          <w:tcPr>
            <w:tcW w:w="0" w:type="auto"/>
            <w:shd w:val="clear" w:color="auto" w:fill="98FB98"/>
          </w:tcPr>
          <w:p w:rsidR="001D1FF3" w:rsidRDefault="003A3940">
            <w:pPr>
              <w:rPr>
                <w:lang w:val="lt-LT"/>
              </w:rPr>
            </w:pPr>
            <w:r>
              <w:rPr>
                <w:lang w:val="lt-LT"/>
              </w:rPr>
              <w:t>CV</w:t>
            </w:r>
            <w:r>
              <w:rPr>
                <w:rStyle w:val="Tag"/>
                <w:lang w:val="lt-LT"/>
              </w:rPr>
              <w:t>&lt;1019/&gt;</w:t>
            </w:r>
            <w:r>
              <w:rPr>
                <w:lang w:val="lt-LT"/>
              </w:rPr>
              <w:t>%</w:t>
            </w:r>
          </w:p>
        </w:tc>
      </w:tr>
      <w:tr w:rsidR="001D1FF3">
        <w:tc>
          <w:tcPr>
            <w:tcW w:w="0" w:type="auto"/>
            <w:shd w:val="clear" w:color="auto" w:fill="D3D3D3"/>
          </w:tcPr>
          <w:p w:rsidR="001D1FF3" w:rsidRDefault="003A3940">
            <w:r>
              <w:rPr>
                <w:rStyle w:val="SegmentID"/>
              </w:rPr>
              <w:t>132</w:t>
            </w:r>
            <w:r>
              <w:rPr>
                <w:rStyle w:val="TransUnitID"/>
              </w:rPr>
              <w:t>cb6a91a2-11e9-4b17-8cb7-c205a85fe074</w:t>
            </w:r>
          </w:p>
        </w:tc>
        <w:tc>
          <w:tcPr>
            <w:tcW w:w="0" w:type="auto"/>
            <w:shd w:val="clear" w:color="auto" w:fill="D3D3D3"/>
          </w:tcPr>
          <w:p w:rsidR="001D1FF3" w:rsidRDefault="003A3940">
            <w:r>
              <w:t>Translated (CM)</w:t>
            </w:r>
          </w:p>
        </w:tc>
        <w:tc>
          <w:tcPr>
            <w:tcW w:w="0" w:type="auto"/>
            <w:shd w:val="clear" w:color="auto" w:fill="D3D3D3"/>
          </w:tcPr>
          <w:p w:rsidR="001D1FF3" w:rsidRDefault="003A3940">
            <w:r>
              <w:t>Human serum 1</w:t>
            </w:r>
          </w:p>
        </w:tc>
        <w:tc>
          <w:tcPr>
            <w:tcW w:w="0" w:type="auto"/>
            <w:shd w:val="clear" w:color="auto" w:fill="D3D3D3"/>
          </w:tcPr>
          <w:p w:rsidR="001D1FF3" w:rsidRDefault="003A3940">
            <w:pPr>
              <w:rPr>
                <w:lang w:val="lt-LT"/>
              </w:rPr>
            </w:pPr>
            <w:r>
              <w:rPr>
                <w:lang w:val="lt-LT"/>
              </w:rPr>
              <w:t>Žmogaus serumas 1</w:t>
            </w:r>
          </w:p>
        </w:tc>
      </w:tr>
      <w:tr w:rsidR="001D1FF3">
        <w:tc>
          <w:tcPr>
            <w:tcW w:w="0" w:type="auto"/>
            <w:shd w:val="clear" w:color="auto" w:fill="F5DEB3"/>
          </w:tcPr>
          <w:p w:rsidR="001D1FF3" w:rsidRDefault="003A3940">
            <w:r>
              <w:rPr>
                <w:rStyle w:val="SegmentID"/>
              </w:rPr>
              <w:t>133</w:t>
            </w:r>
            <w:r>
              <w:rPr>
                <w:rStyle w:val="TransUnitID"/>
              </w:rPr>
              <w:t>0751c964-9dbb-432f-907b-ea297627a267</w:t>
            </w:r>
          </w:p>
        </w:tc>
        <w:tc>
          <w:tcPr>
            <w:tcW w:w="0" w:type="auto"/>
            <w:shd w:val="clear" w:color="auto" w:fill="F5DEB3"/>
          </w:tcPr>
          <w:p w:rsidR="001D1FF3" w:rsidRDefault="003A3940">
            <w:r>
              <w:t>Draft (99%)</w:t>
            </w:r>
          </w:p>
        </w:tc>
        <w:tc>
          <w:tcPr>
            <w:tcW w:w="0" w:type="auto"/>
            <w:shd w:val="clear" w:color="auto" w:fill="F5DEB3"/>
          </w:tcPr>
          <w:p w:rsidR="001D1FF3" w:rsidRDefault="003A3940">
            <w:r>
              <w:t>0.724</w:t>
            </w:r>
          </w:p>
        </w:tc>
        <w:tc>
          <w:tcPr>
            <w:tcW w:w="0" w:type="auto"/>
            <w:shd w:val="clear" w:color="auto" w:fill="F5DEB3"/>
          </w:tcPr>
          <w:p w:rsidR="001D1FF3" w:rsidRDefault="003A3940">
            <w:pPr>
              <w:rPr>
                <w:lang w:val="lt-LT"/>
              </w:rPr>
            </w:pPr>
            <w:r>
              <w:rPr>
                <w:lang w:val="lt-LT"/>
              </w:rPr>
              <w:t>0.724</w:t>
            </w:r>
          </w:p>
        </w:tc>
      </w:tr>
      <w:tr w:rsidR="001D1FF3">
        <w:tc>
          <w:tcPr>
            <w:tcW w:w="0" w:type="auto"/>
            <w:shd w:val="clear" w:color="auto" w:fill="98FB98"/>
          </w:tcPr>
          <w:p w:rsidR="001D1FF3" w:rsidRDefault="003A3940">
            <w:r>
              <w:rPr>
                <w:rStyle w:val="SegmentID"/>
              </w:rPr>
              <w:t>134</w:t>
            </w:r>
            <w:r>
              <w:rPr>
                <w:rStyle w:val="TransUnitID"/>
              </w:rPr>
              <w:t>d51cd5da-7a89-4e98-a1f9-95697a8e2f16</w:t>
            </w:r>
          </w:p>
        </w:tc>
        <w:tc>
          <w:tcPr>
            <w:tcW w:w="0" w:type="auto"/>
            <w:shd w:val="clear" w:color="auto" w:fill="98FB98"/>
          </w:tcPr>
          <w:p w:rsidR="001D1FF3" w:rsidRDefault="003A3940">
            <w:r>
              <w:t>Draft (100%)</w:t>
            </w:r>
          </w:p>
        </w:tc>
        <w:tc>
          <w:tcPr>
            <w:tcW w:w="0" w:type="auto"/>
            <w:shd w:val="clear" w:color="auto" w:fill="98FB98"/>
          </w:tcPr>
          <w:p w:rsidR="001D1FF3" w:rsidRDefault="003A3940">
            <w:r>
              <w:t>0.025</w:t>
            </w:r>
          </w:p>
        </w:tc>
        <w:tc>
          <w:tcPr>
            <w:tcW w:w="0" w:type="auto"/>
            <w:shd w:val="clear" w:color="auto" w:fill="98FB98"/>
          </w:tcPr>
          <w:p w:rsidR="001D1FF3" w:rsidRDefault="003A3940">
            <w:pPr>
              <w:rPr>
                <w:lang w:val="lt-LT"/>
              </w:rPr>
            </w:pPr>
            <w:r>
              <w:rPr>
                <w:lang w:val="lt-LT"/>
              </w:rPr>
              <w:t>0.025</w:t>
            </w:r>
          </w:p>
        </w:tc>
      </w:tr>
      <w:tr w:rsidR="001D1FF3">
        <w:tc>
          <w:tcPr>
            <w:tcW w:w="0" w:type="auto"/>
            <w:shd w:val="clear" w:color="auto" w:fill="98FB98"/>
          </w:tcPr>
          <w:p w:rsidR="001D1FF3" w:rsidRDefault="003A3940">
            <w:r>
              <w:rPr>
                <w:rStyle w:val="SegmentID"/>
              </w:rPr>
              <w:t>135</w:t>
            </w:r>
            <w:r>
              <w:rPr>
                <w:rStyle w:val="TransUnitID"/>
              </w:rPr>
              <w:t>d504cd20-0bb8-47e0-a03c-b660aaaf1bc5</w:t>
            </w:r>
          </w:p>
        </w:tc>
        <w:tc>
          <w:tcPr>
            <w:tcW w:w="0" w:type="auto"/>
            <w:shd w:val="clear" w:color="auto" w:fill="98FB98"/>
          </w:tcPr>
          <w:p w:rsidR="001D1FF3" w:rsidRDefault="003A3940">
            <w:r>
              <w:t>Draft (100%)</w:t>
            </w:r>
          </w:p>
        </w:tc>
        <w:tc>
          <w:tcPr>
            <w:tcW w:w="0" w:type="auto"/>
            <w:shd w:val="clear" w:color="auto" w:fill="98FB98"/>
          </w:tcPr>
          <w:p w:rsidR="001D1FF3" w:rsidRDefault="003A3940">
            <w:r>
              <w:t>3.4</w:t>
            </w:r>
          </w:p>
        </w:tc>
        <w:tc>
          <w:tcPr>
            <w:tcW w:w="0" w:type="auto"/>
            <w:shd w:val="clear" w:color="auto" w:fill="98FB98"/>
          </w:tcPr>
          <w:p w:rsidR="001D1FF3" w:rsidRDefault="003A3940">
            <w:pPr>
              <w:rPr>
                <w:lang w:val="lt-LT"/>
              </w:rPr>
            </w:pPr>
            <w:r>
              <w:rPr>
                <w:lang w:val="lt-LT"/>
              </w:rPr>
              <w:t>3.4</w:t>
            </w:r>
          </w:p>
        </w:tc>
      </w:tr>
      <w:tr w:rsidR="001D1FF3">
        <w:tc>
          <w:tcPr>
            <w:tcW w:w="0" w:type="auto"/>
            <w:shd w:val="clear" w:color="auto" w:fill="98FB98"/>
          </w:tcPr>
          <w:p w:rsidR="001D1FF3" w:rsidRDefault="003A3940">
            <w:r>
              <w:rPr>
                <w:rStyle w:val="SegmentID"/>
              </w:rPr>
              <w:t>136</w:t>
            </w:r>
            <w:r>
              <w:rPr>
                <w:rStyle w:val="TransUnitID"/>
              </w:rPr>
              <w:t>aecff462-7d17-434b-814e-2af5066e75af</w:t>
            </w:r>
          </w:p>
        </w:tc>
        <w:tc>
          <w:tcPr>
            <w:tcW w:w="0" w:type="auto"/>
            <w:shd w:val="clear" w:color="auto" w:fill="98FB98"/>
          </w:tcPr>
          <w:p w:rsidR="001D1FF3" w:rsidRDefault="003A3940">
            <w:r>
              <w:t>Draft (100%)</w:t>
            </w:r>
          </w:p>
        </w:tc>
        <w:tc>
          <w:tcPr>
            <w:tcW w:w="0" w:type="auto"/>
            <w:shd w:val="clear" w:color="auto" w:fill="98FB98"/>
          </w:tcPr>
          <w:p w:rsidR="001D1FF3" w:rsidRDefault="003A3940">
            <w:r>
              <w:t>0.046</w:t>
            </w:r>
          </w:p>
        </w:tc>
        <w:tc>
          <w:tcPr>
            <w:tcW w:w="0" w:type="auto"/>
            <w:shd w:val="clear" w:color="auto" w:fill="98FB98"/>
          </w:tcPr>
          <w:p w:rsidR="001D1FF3" w:rsidRDefault="003A3940">
            <w:pPr>
              <w:rPr>
                <w:lang w:val="lt-LT"/>
              </w:rPr>
            </w:pPr>
            <w:r>
              <w:rPr>
                <w:lang w:val="lt-LT"/>
              </w:rPr>
              <w:t>0.046</w:t>
            </w:r>
          </w:p>
        </w:tc>
      </w:tr>
      <w:tr w:rsidR="001D1FF3">
        <w:tc>
          <w:tcPr>
            <w:tcW w:w="0" w:type="auto"/>
            <w:shd w:val="clear" w:color="auto" w:fill="98FB98"/>
          </w:tcPr>
          <w:p w:rsidR="001D1FF3" w:rsidRDefault="003A3940">
            <w:r>
              <w:rPr>
                <w:rStyle w:val="SegmentID"/>
              </w:rPr>
              <w:t>137</w:t>
            </w:r>
            <w:r>
              <w:rPr>
                <w:rStyle w:val="TransUnitID"/>
              </w:rPr>
              <w:t>38563eda-e039-4f34-94b8-ee187be4e377</w:t>
            </w:r>
          </w:p>
        </w:tc>
        <w:tc>
          <w:tcPr>
            <w:tcW w:w="0" w:type="auto"/>
            <w:shd w:val="clear" w:color="auto" w:fill="98FB98"/>
          </w:tcPr>
          <w:p w:rsidR="001D1FF3" w:rsidRDefault="003A3940">
            <w:r>
              <w:t>Draft (100%)</w:t>
            </w:r>
          </w:p>
        </w:tc>
        <w:tc>
          <w:tcPr>
            <w:tcW w:w="0" w:type="auto"/>
            <w:shd w:val="clear" w:color="auto" w:fill="98FB98"/>
          </w:tcPr>
          <w:p w:rsidR="001D1FF3" w:rsidRDefault="003A3940">
            <w:r>
              <w:t>6.4</w:t>
            </w:r>
          </w:p>
        </w:tc>
        <w:tc>
          <w:tcPr>
            <w:tcW w:w="0" w:type="auto"/>
            <w:shd w:val="clear" w:color="auto" w:fill="98FB98"/>
          </w:tcPr>
          <w:p w:rsidR="001D1FF3" w:rsidRDefault="003A3940">
            <w:pPr>
              <w:rPr>
                <w:lang w:val="lt-LT"/>
              </w:rPr>
            </w:pPr>
            <w:r>
              <w:rPr>
                <w:lang w:val="lt-LT"/>
              </w:rPr>
              <w:t>6.4</w:t>
            </w:r>
          </w:p>
        </w:tc>
      </w:tr>
      <w:tr w:rsidR="001D1FF3">
        <w:tc>
          <w:tcPr>
            <w:tcW w:w="0" w:type="auto"/>
            <w:shd w:val="clear" w:color="auto" w:fill="98FB98"/>
          </w:tcPr>
          <w:p w:rsidR="001D1FF3" w:rsidRDefault="003A3940">
            <w:r>
              <w:rPr>
                <w:rStyle w:val="SegmentID"/>
              </w:rPr>
              <w:t>138</w:t>
            </w:r>
            <w:r>
              <w:rPr>
                <w:rStyle w:val="TransUnitID"/>
              </w:rPr>
              <w:t>2c237b6a-b5da-41b0-bd08-9ef987a5fb25</w:t>
            </w:r>
          </w:p>
        </w:tc>
        <w:tc>
          <w:tcPr>
            <w:tcW w:w="0" w:type="auto"/>
            <w:shd w:val="clear" w:color="auto" w:fill="98FB98"/>
          </w:tcPr>
          <w:p w:rsidR="001D1FF3" w:rsidRDefault="003A3940">
            <w:r>
              <w:t>Translated (100%)</w:t>
            </w:r>
          </w:p>
        </w:tc>
        <w:tc>
          <w:tcPr>
            <w:tcW w:w="0" w:type="auto"/>
            <w:shd w:val="clear" w:color="auto" w:fill="98FB98"/>
          </w:tcPr>
          <w:p w:rsidR="001D1FF3" w:rsidRDefault="003A3940">
            <w:r>
              <w:t>Human serum 2</w:t>
            </w:r>
          </w:p>
        </w:tc>
        <w:tc>
          <w:tcPr>
            <w:tcW w:w="0" w:type="auto"/>
            <w:shd w:val="clear" w:color="auto" w:fill="98FB98"/>
          </w:tcPr>
          <w:p w:rsidR="001D1FF3" w:rsidRDefault="003A3940">
            <w:pPr>
              <w:rPr>
                <w:lang w:val="lt-LT"/>
              </w:rPr>
            </w:pPr>
            <w:r>
              <w:rPr>
                <w:lang w:val="lt-LT"/>
              </w:rPr>
              <w:t>Žmogaus serumas 2</w:t>
            </w:r>
          </w:p>
        </w:tc>
      </w:tr>
      <w:tr w:rsidR="001D1FF3">
        <w:tc>
          <w:tcPr>
            <w:tcW w:w="0" w:type="auto"/>
            <w:shd w:val="clear" w:color="auto" w:fill="98FB98"/>
          </w:tcPr>
          <w:p w:rsidR="001D1FF3" w:rsidRDefault="003A3940">
            <w:r>
              <w:rPr>
                <w:rStyle w:val="SegmentID"/>
              </w:rPr>
              <w:t>139</w:t>
            </w:r>
            <w:r>
              <w:rPr>
                <w:rStyle w:val="TransUnitID"/>
              </w:rPr>
              <w:t>164f5bb3-bb90-482d-b7be-54597b5fe1c0</w:t>
            </w:r>
          </w:p>
        </w:tc>
        <w:tc>
          <w:tcPr>
            <w:tcW w:w="0" w:type="auto"/>
            <w:shd w:val="clear" w:color="auto" w:fill="98FB98"/>
          </w:tcPr>
          <w:p w:rsidR="001D1FF3" w:rsidRDefault="003A3940">
            <w:r>
              <w:t>Draft (100%)</w:t>
            </w:r>
          </w:p>
        </w:tc>
        <w:tc>
          <w:tcPr>
            <w:tcW w:w="0" w:type="auto"/>
            <w:shd w:val="clear" w:color="auto" w:fill="98FB98"/>
          </w:tcPr>
          <w:p w:rsidR="001D1FF3" w:rsidRDefault="003A3940">
            <w:r>
              <w:t>1.39</w:t>
            </w:r>
          </w:p>
        </w:tc>
        <w:tc>
          <w:tcPr>
            <w:tcW w:w="0" w:type="auto"/>
            <w:shd w:val="clear" w:color="auto" w:fill="98FB98"/>
          </w:tcPr>
          <w:p w:rsidR="001D1FF3" w:rsidRDefault="003A3940">
            <w:pPr>
              <w:rPr>
                <w:lang w:val="lt-LT"/>
              </w:rPr>
            </w:pPr>
            <w:r>
              <w:rPr>
                <w:lang w:val="lt-LT"/>
              </w:rPr>
              <w:t>1.39</w:t>
            </w:r>
          </w:p>
        </w:tc>
      </w:tr>
      <w:tr w:rsidR="001D1FF3">
        <w:tc>
          <w:tcPr>
            <w:tcW w:w="0" w:type="auto"/>
            <w:shd w:val="clear" w:color="auto" w:fill="98FB98"/>
          </w:tcPr>
          <w:p w:rsidR="001D1FF3" w:rsidRDefault="003A3940">
            <w:r>
              <w:rPr>
                <w:rStyle w:val="SegmentID"/>
              </w:rPr>
              <w:t>140</w:t>
            </w:r>
            <w:r>
              <w:rPr>
                <w:rStyle w:val="TransUnitID"/>
              </w:rPr>
              <w:t>f7eb0496-5c8d-42f0-832c-652166ca16f0</w:t>
            </w:r>
          </w:p>
        </w:tc>
        <w:tc>
          <w:tcPr>
            <w:tcW w:w="0" w:type="auto"/>
            <w:shd w:val="clear" w:color="auto" w:fill="98FB98"/>
          </w:tcPr>
          <w:p w:rsidR="001D1FF3" w:rsidRDefault="003A3940">
            <w:r>
              <w:t>Draft (100%)</w:t>
            </w:r>
          </w:p>
        </w:tc>
        <w:tc>
          <w:tcPr>
            <w:tcW w:w="0" w:type="auto"/>
            <w:shd w:val="clear" w:color="auto" w:fill="98FB98"/>
          </w:tcPr>
          <w:p w:rsidR="001D1FF3" w:rsidRDefault="003A3940">
            <w:r>
              <w:t>0.035</w:t>
            </w:r>
          </w:p>
        </w:tc>
        <w:tc>
          <w:tcPr>
            <w:tcW w:w="0" w:type="auto"/>
            <w:shd w:val="clear" w:color="auto" w:fill="98FB98"/>
          </w:tcPr>
          <w:p w:rsidR="001D1FF3" w:rsidRDefault="003A3940">
            <w:pPr>
              <w:rPr>
                <w:lang w:val="lt-LT"/>
              </w:rPr>
            </w:pPr>
            <w:r>
              <w:rPr>
                <w:lang w:val="lt-LT"/>
              </w:rPr>
              <w:t>0.035</w:t>
            </w:r>
          </w:p>
        </w:tc>
      </w:tr>
      <w:tr w:rsidR="001D1FF3">
        <w:tc>
          <w:tcPr>
            <w:tcW w:w="0" w:type="auto"/>
            <w:shd w:val="clear" w:color="auto" w:fill="98FB98"/>
          </w:tcPr>
          <w:p w:rsidR="001D1FF3" w:rsidRDefault="003A3940">
            <w:r>
              <w:rPr>
                <w:rStyle w:val="SegmentID"/>
              </w:rPr>
              <w:t>141</w:t>
            </w:r>
            <w:r>
              <w:rPr>
                <w:rStyle w:val="TransUnitID"/>
              </w:rPr>
              <w:t>7d1ef0eb-cda5-48db-80a3-27529897970</w:t>
            </w:r>
            <w:r>
              <w:rPr>
                <w:rStyle w:val="TransUnitID"/>
              </w:rPr>
              <w:t>4</w:t>
            </w:r>
          </w:p>
        </w:tc>
        <w:tc>
          <w:tcPr>
            <w:tcW w:w="0" w:type="auto"/>
            <w:shd w:val="clear" w:color="auto" w:fill="98FB98"/>
          </w:tcPr>
          <w:p w:rsidR="001D1FF3" w:rsidRDefault="003A3940">
            <w:r>
              <w:t>Draft (100%)</w:t>
            </w:r>
          </w:p>
        </w:tc>
        <w:tc>
          <w:tcPr>
            <w:tcW w:w="0" w:type="auto"/>
            <w:shd w:val="clear" w:color="auto" w:fill="98FB98"/>
          </w:tcPr>
          <w:p w:rsidR="001D1FF3" w:rsidRDefault="003A3940">
            <w:r>
              <w:t>2.5</w:t>
            </w:r>
          </w:p>
        </w:tc>
        <w:tc>
          <w:tcPr>
            <w:tcW w:w="0" w:type="auto"/>
            <w:shd w:val="clear" w:color="auto" w:fill="98FB98"/>
          </w:tcPr>
          <w:p w:rsidR="001D1FF3" w:rsidRDefault="003A3940">
            <w:pPr>
              <w:rPr>
                <w:lang w:val="lt-LT"/>
              </w:rPr>
            </w:pPr>
            <w:r>
              <w:rPr>
                <w:lang w:val="lt-LT"/>
              </w:rPr>
              <w:t>2.5</w:t>
            </w:r>
          </w:p>
        </w:tc>
      </w:tr>
      <w:tr w:rsidR="001D1FF3">
        <w:tc>
          <w:tcPr>
            <w:tcW w:w="0" w:type="auto"/>
            <w:shd w:val="clear" w:color="auto" w:fill="98FB98"/>
          </w:tcPr>
          <w:p w:rsidR="001D1FF3" w:rsidRDefault="003A3940">
            <w:r>
              <w:rPr>
                <w:rStyle w:val="SegmentID"/>
              </w:rPr>
              <w:t>142</w:t>
            </w:r>
            <w:r>
              <w:rPr>
                <w:rStyle w:val="TransUnitID"/>
              </w:rPr>
              <w:t>ddf2c811-1ad9-4e41-b364-273f18dc4264</w:t>
            </w:r>
          </w:p>
        </w:tc>
        <w:tc>
          <w:tcPr>
            <w:tcW w:w="0" w:type="auto"/>
            <w:shd w:val="clear" w:color="auto" w:fill="98FB98"/>
          </w:tcPr>
          <w:p w:rsidR="001D1FF3" w:rsidRDefault="003A3940">
            <w:r>
              <w:t>Draft (100%)</w:t>
            </w:r>
          </w:p>
        </w:tc>
        <w:tc>
          <w:tcPr>
            <w:tcW w:w="0" w:type="auto"/>
            <w:shd w:val="clear" w:color="auto" w:fill="98FB98"/>
          </w:tcPr>
          <w:p w:rsidR="001D1FF3" w:rsidRDefault="003A3940">
            <w:r>
              <w:t>0.080</w:t>
            </w:r>
          </w:p>
        </w:tc>
        <w:tc>
          <w:tcPr>
            <w:tcW w:w="0" w:type="auto"/>
            <w:shd w:val="clear" w:color="auto" w:fill="98FB98"/>
          </w:tcPr>
          <w:p w:rsidR="001D1FF3" w:rsidRDefault="003A3940">
            <w:pPr>
              <w:rPr>
                <w:lang w:val="lt-LT"/>
              </w:rPr>
            </w:pPr>
            <w:r>
              <w:rPr>
                <w:lang w:val="lt-LT"/>
              </w:rPr>
              <w:t>0.080</w:t>
            </w:r>
          </w:p>
        </w:tc>
      </w:tr>
      <w:tr w:rsidR="001D1FF3">
        <w:tc>
          <w:tcPr>
            <w:tcW w:w="0" w:type="auto"/>
            <w:shd w:val="clear" w:color="auto" w:fill="98FB98"/>
          </w:tcPr>
          <w:p w:rsidR="001D1FF3" w:rsidRDefault="003A3940">
            <w:r>
              <w:rPr>
                <w:rStyle w:val="SegmentID"/>
              </w:rPr>
              <w:t>143</w:t>
            </w:r>
            <w:r>
              <w:rPr>
                <w:rStyle w:val="TransUnitID"/>
              </w:rPr>
              <w:t>a3873019-4bdd-41a4-b152-fb409300878f</w:t>
            </w:r>
          </w:p>
        </w:tc>
        <w:tc>
          <w:tcPr>
            <w:tcW w:w="0" w:type="auto"/>
            <w:shd w:val="clear" w:color="auto" w:fill="98FB98"/>
          </w:tcPr>
          <w:p w:rsidR="001D1FF3" w:rsidRDefault="003A3940">
            <w:r>
              <w:t>Draft (100%)</w:t>
            </w:r>
          </w:p>
        </w:tc>
        <w:tc>
          <w:tcPr>
            <w:tcW w:w="0" w:type="auto"/>
            <w:shd w:val="clear" w:color="auto" w:fill="98FB98"/>
          </w:tcPr>
          <w:p w:rsidR="001D1FF3" w:rsidRDefault="003A3940">
            <w:r>
              <w:t>5.8</w:t>
            </w:r>
          </w:p>
        </w:tc>
        <w:tc>
          <w:tcPr>
            <w:tcW w:w="0" w:type="auto"/>
            <w:shd w:val="clear" w:color="auto" w:fill="98FB98"/>
          </w:tcPr>
          <w:p w:rsidR="001D1FF3" w:rsidRDefault="003A3940">
            <w:pPr>
              <w:rPr>
                <w:lang w:val="lt-LT"/>
              </w:rPr>
            </w:pPr>
            <w:r>
              <w:rPr>
                <w:lang w:val="lt-LT"/>
              </w:rPr>
              <w:t>5.8</w:t>
            </w:r>
          </w:p>
        </w:tc>
      </w:tr>
      <w:tr w:rsidR="001D1FF3">
        <w:tc>
          <w:tcPr>
            <w:tcW w:w="0" w:type="auto"/>
            <w:shd w:val="clear" w:color="auto" w:fill="98FB98"/>
          </w:tcPr>
          <w:p w:rsidR="001D1FF3" w:rsidRDefault="003A3940">
            <w:r>
              <w:rPr>
                <w:rStyle w:val="SegmentID"/>
              </w:rPr>
              <w:t>144</w:t>
            </w:r>
            <w:r>
              <w:rPr>
                <w:rStyle w:val="TransUnitID"/>
              </w:rPr>
              <w:t>d6e2d298-fa4a-4c04-a795-9d6a68ef1192</w:t>
            </w:r>
          </w:p>
        </w:tc>
        <w:tc>
          <w:tcPr>
            <w:tcW w:w="0" w:type="auto"/>
            <w:shd w:val="clear" w:color="auto" w:fill="98FB98"/>
          </w:tcPr>
          <w:p w:rsidR="001D1FF3" w:rsidRDefault="003A3940">
            <w:r>
              <w:t>Translated (100%)</w:t>
            </w:r>
          </w:p>
        </w:tc>
        <w:tc>
          <w:tcPr>
            <w:tcW w:w="0" w:type="auto"/>
            <w:shd w:val="clear" w:color="auto" w:fill="98FB98"/>
          </w:tcPr>
          <w:p w:rsidR="001D1FF3" w:rsidRDefault="003A3940">
            <w:r>
              <w:t>Human serum 3</w:t>
            </w:r>
          </w:p>
        </w:tc>
        <w:tc>
          <w:tcPr>
            <w:tcW w:w="0" w:type="auto"/>
            <w:shd w:val="clear" w:color="auto" w:fill="98FB98"/>
          </w:tcPr>
          <w:p w:rsidR="001D1FF3" w:rsidRDefault="003A3940">
            <w:pPr>
              <w:rPr>
                <w:lang w:val="lt-LT"/>
              </w:rPr>
            </w:pPr>
            <w:r>
              <w:rPr>
                <w:lang w:val="lt-LT"/>
              </w:rPr>
              <w:t>Žmogaus serumas 3</w:t>
            </w:r>
          </w:p>
        </w:tc>
      </w:tr>
      <w:tr w:rsidR="001D1FF3">
        <w:tc>
          <w:tcPr>
            <w:tcW w:w="0" w:type="auto"/>
            <w:shd w:val="clear" w:color="auto" w:fill="98FB98"/>
          </w:tcPr>
          <w:p w:rsidR="001D1FF3" w:rsidRDefault="003A3940">
            <w:r>
              <w:rPr>
                <w:rStyle w:val="SegmentID"/>
              </w:rPr>
              <w:t>145</w:t>
            </w:r>
            <w:r>
              <w:rPr>
                <w:rStyle w:val="TransUnitID"/>
              </w:rPr>
              <w:t>a0af0b99-25b0-45b0-ab1e-87c2310ad29c</w:t>
            </w:r>
          </w:p>
        </w:tc>
        <w:tc>
          <w:tcPr>
            <w:tcW w:w="0" w:type="auto"/>
            <w:shd w:val="clear" w:color="auto" w:fill="98FB98"/>
          </w:tcPr>
          <w:p w:rsidR="001D1FF3" w:rsidRDefault="003A3940">
            <w:r>
              <w:t>Draft (100%)</w:t>
            </w:r>
          </w:p>
        </w:tc>
        <w:tc>
          <w:tcPr>
            <w:tcW w:w="0" w:type="auto"/>
            <w:shd w:val="clear" w:color="auto" w:fill="98FB98"/>
          </w:tcPr>
          <w:p w:rsidR="001D1FF3" w:rsidRDefault="003A3940">
            <w:r>
              <w:t>2.37</w:t>
            </w:r>
          </w:p>
        </w:tc>
        <w:tc>
          <w:tcPr>
            <w:tcW w:w="0" w:type="auto"/>
            <w:shd w:val="clear" w:color="auto" w:fill="98FB98"/>
          </w:tcPr>
          <w:p w:rsidR="001D1FF3" w:rsidRDefault="003A3940">
            <w:pPr>
              <w:rPr>
                <w:lang w:val="lt-LT"/>
              </w:rPr>
            </w:pPr>
            <w:r>
              <w:rPr>
                <w:lang w:val="lt-LT"/>
              </w:rPr>
              <w:t>2.37</w:t>
            </w:r>
          </w:p>
        </w:tc>
      </w:tr>
      <w:tr w:rsidR="001D1FF3">
        <w:tc>
          <w:tcPr>
            <w:tcW w:w="0" w:type="auto"/>
            <w:shd w:val="clear" w:color="auto" w:fill="98FB98"/>
          </w:tcPr>
          <w:p w:rsidR="001D1FF3" w:rsidRDefault="003A3940">
            <w:r>
              <w:rPr>
                <w:rStyle w:val="SegmentID"/>
              </w:rPr>
              <w:t>146</w:t>
            </w:r>
            <w:r>
              <w:rPr>
                <w:rStyle w:val="TransUnitID"/>
              </w:rPr>
              <w:t>b555502d-5a68-40ed-801d-37db3c247ca6</w:t>
            </w:r>
          </w:p>
        </w:tc>
        <w:tc>
          <w:tcPr>
            <w:tcW w:w="0" w:type="auto"/>
            <w:shd w:val="clear" w:color="auto" w:fill="98FB98"/>
          </w:tcPr>
          <w:p w:rsidR="001D1FF3" w:rsidRDefault="003A3940">
            <w:r>
              <w:t>Draft (100%)</w:t>
            </w:r>
          </w:p>
        </w:tc>
        <w:tc>
          <w:tcPr>
            <w:tcW w:w="0" w:type="auto"/>
            <w:shd w:val="clear" w:color="auto" w:fill="98FB98"/>
          </w:tcPr>
          <w:p w:rsidR="001D1FF3" w:rsidRDefault="003A3940">
            <w:r>
              <w:t>0.049</w:t>
            </w:r>
          </w:p>
        </w:tc>
        <w:tc>
          <w:tcPr>
            <w:tcW w:w="0" w:type="auto"/>
            <w:shd w:val="clear" w:color="auto" w:fill="98FB98"/>
          </w:tcPr>
          <w:p w:rsidR="001D1FF3" w:rsidRDefault="003A3940">
            <w:pPr>
              <w:rPr>
                <w:lang w:val="lt-LT"/>
              </w:rPr>
            </w:pPr>
            <w:r>
              <w:rPr>
                <w:lang w:val="lt-LT"/>
              </w:rPr>
              <w:t>0.049</w:t>
            </w:r>
          </w:p>
        </w:tc>
      </w:tr>
      <w:tr w:rsidR="001D1FF3">
        <w:tc>
          <w:tcPr>
            <w:tcW w:w="0" w:type="auto"/>
            <w:shd w:val="clear" w:color="auto" w:fill="98FB98"/>
          </w:tcPr>
          <w:p w:rsidR="001D1FF3" w:rsidRDefault="003A3940">
            <w:r>
              <w:rPr>
                <w:rStyle w:val="SegmentID"/>
              </w:rPr>
              <w:t>147</w:t>
            </w:r>
            <w:r>
              <w:rPr>
                <w:rStyle w:val="TransUnitID"/>
              </w:rPr>
              <w:t>b3d37bff-f4e8-4797-8ba9-98be47db58c6</w:t>
            </w:r>
          </w:p>
        </w:tc>
        <w:tc>
          <w:tcPr>
            <w:tcW w:w="0" w:type="auto"/>
            <w:shd w:val="clear" w:color="auto" w:fill="98FB98"/>
          </w:tcPr>
          <w:p w:rsidR="001D1FF3" w:rsidRDefault="003A3940">
            <w:r>
              <w:t>Draft (100%)</w:t>
            </w:r>
          </w:p>
        </w:tc>
        <w:tc>
          <w:tcPr>
            <w:tcW w:w="0" w:type="auto"/>
            <w:shd w:val="clear" w:color="auto" w:fill="98FB98"/>
          </w:tcPr>
          <w:p w:rsidR="001D1FF3" w:rsidRDefault="003A3940">
            <w:r>
              <w:t>2.1</w:t>
            </w:r>
          </w:p>
        </w:tc>
        <w:tc>
          <w:tcPr>
            <w:tcW w:w="0" w:type="auto"/>
            <w:shd w:val="clear" w:color="auto" w:fill="98FB98"/>
          </w:tcPr>
          <w:p w:rsidR="001D1FF3" w:rsidRDefault="003A3940">
            <w:pPr>
              <w:rPr>
                <w:lang w:val="lt-LT"/>
              </w:rPr>
            </w:pPr>
            <w:r>
              <w:rPr>
                <w:lang w:val="lt-LT"/>
              </w:rPr>
              <w:t>2.1</w:t>
            </w:r>
          </w:p>
        </w:tc>
      </w:tr>
      <w:tr w:rsidR="001D1FF3">
        <w:tc>
          <w:tcPr>
            <w:tcW w:w="0" w:type="auto"/>
            <w:shd w:val="clear" w:color="auto" w:fill="98FB98"/>
          </w:tcPr>
          <w:p w:rsidR="001D1FF3" w:rsidRDefault="003A3940">
            <w:r>
              <w:rPr>
                <w:rStyle w:val="SegmentID"/>
              </w:rPr>
              <w:t>148</w:t>
            </w:r>
            <w:r>
              <w:rPr>
                <w:rStyle w:val="TransUnitID"/>
              </w:rPr>
              <w:t>109bc0c8-e415-464a-a8f7-cd455d3a5501</w:t>
            </w:r>
          </w:p>
        </w:tc>
        <w:tc>
          <w:tcPr>
            <w:tcW w:w="0" w:type="auto"/>
            <w:shd w:val="clear" w:color="auto" w:fill="98FB98"/>
          </w:tcPr>
          <w:p w:rsidR="001D1FF3" w:rsidRDefault="003A3940">
            <w:r>
              <w:t>Draft (100%)</w:t>
            </w:r>
          </w:p>
        </w:tc>
        <w:tc>
          <w:tcPr>
            <w:tcW w:w="0" w:type="auto"/>
            <w:shd w:val="clear" w:color="auto" w:fill="98FB98"/>
          </w:tcPr>
          <w:p w:rsidR="001D1FF3" w:rsidRDefault="003A3940">
            <w:r>
              <w:t>0.106</w:t>
            </w:r>
          </w:p>
        </w:tc>
        <w:tc>
          <w:tcPr>
            <w:tcW w:w="0" w:type="auto"/>
            <w:shd w:val="clear" w:color="auto" w:fill="98FB98"/>
          </w:tcPr>
          <w:p w:rsidR="001D1FF3" w:rsidRDefault="003A3940">
            <w:pPr>
              <w:rPr>
                <w:lang w:val="lt-LT"/>
              </w:rPr>
            </w:pPr>
            <w:r>
              <w:rPr>
                <w:lang w:val="lt-LT"/>
              </w:rPr>
              <w:t>0.106</w:t>
            </w:r>
          </w:p>
        </w:tc>
      </w:tr>
      <w:tr w:rsidR="001D1FF3">
        <w:tc>
          <w:tcPr>
            <w:tcW w:w="0" w:type="auto"/>
            <w:shd w:val="clear" w:color="auto" w:fill="98FB98"/>
          </w:tcPr>
          <w:p w:rsidR="001D1FF3" w:rsidRDefault="003A3940">
            <w:r>
              <w:rPr>
                <w:rStyle w:val="SegmentID"/>
              </w:rPr>
              <w:lastRenderedPageBreak/>
              <w:t>149</w:t>
            </w:r>
            <w:r>
              <w:rPr>
                <w:rStyle w:val="TransUnitID"/>
              </w:rPr>
              <w:t>5587e53d-1a5e-4d0c-8ec2-398602b58f91</w:t>
            </w:r>
          </w:p>
        </w:tc>
        <w:tc>
          <w:tcPr>
            <w:tcW w:w="0" w:type="auto"/>
            <w:shd w:val="clear" w:color="auto" w:fill="98FB98"/>
          </w:tcPr>
          <w:p w:rsidR="001D1FF3" w:rsidRDefault="003A3940">
            <w:r>
              <w:t>Draft (100%)</w:t>
            </w:r>
          </w:p>
        </w:tc>
        <w:tc>
          <w:tcPr>
            <w:tcW w:w="0" w:type="auto"/>
            <w:shd w:val="clear" w:color="auto" w:fill="98FB98"/>
          </w:tcPr>
          <w:p w:rsidR="001D1FF3" w:rsidRDefault="003A3940">
            <w:r>
              <w:t>4.5</w:t>
            </w:r>
          </w:p>
        </w:tc>
        <w:tc>
          <w:tcPr>
            <w:tcW w:w="0" w:type="auto"/>
            <w:shd w:val="clear" w:color="auto" w:fill="98FB98"/>
          </w:tcPr>
          <w:p w:rsidR="001D1FF3" w:rsidRDefault="003A3940">
            <w:pPr>
              <w:rPr>
                <w:lang w:val="lt-LT"/>
              </w:rPr>
            </w:pPr>
            <w:r>
              <w:rPr>
                <w:lang w:val="lt-LT"/>
              </w:rPr>
              <w:t>4.5</w:t>
            </w:r>
          </w:p>
        </w:tc>
      </w:tr>
      <w:tr w:rsidR="001D1FF3">
        <w:tc>
          <w:tcPr>
            <w:tcW w:w="0" w:type="auto"/>
            <w:shd w:val="clear" w:color="auto" w:fill="98FB98"/>
          </w:tcPr>
          <w:p w:rsidR="001D1FF3" w:rsidRDefault="003A3940">
            <w:r>
              <w:rPr>
                <w:rStyle w:val="SegmentID"/>
              </w:rPr>
              <w:t>150</w:t>
            </w:r>
            <w:r>
              <w:rPr>
                <w:rStyle w:val="TransUnitID"/>
              </w:rPr>
              <w:t>fbf59e10-259a-4ed0-b113-ecd8f01e1550</w:t>
            </w:r>
          </w:p>
        </w:tc>
        <w:tc>
          <w:tcPr>
            <w:tcW w:w="0" w:type="auto"/>
            <w:shd w:val="clear" w:color="auto" w:fill="98FB98"/>
          </w:tcPr>
          <w:p w:rsidR="001D1FF3" w:rsidRDefault="003A3940">
            <w:r>
              <w:t>Translated (100%)</w:t>
            </w:r>
          </w:p>
        </w:tc>
        <w:tc>
          <w:tcPr>
            <w:tcW w:w="0" w:type="auto"/>
            <w:shd w:val="clear" w:color="auto" w:fill="98FB98"/>
          </w:tcPr>
          <w:p w:rsidR="001D1FF3" w:rsidRDefault="003A3940">
            <w:r>
              <w:t>Human serum 4</w:t>
            </w:r>
          </w:p>
        </w:tc>
        <w:tc>
          <w:tcPr>
            <w:tcW w:w="0" w:type="auto"/>
            <w:shd w:val="clear" w:color="auto" w:fill="98FB98"/>
          </w:tcPr>
          <w:p w:rsidR="001D1FF3" w:rsidRDefault="003A3940">
            <w:pPr>
              <w:rPr>
                <w:lang w:val="lt-LT"/>
              </w:rPr>
            </w:pPr>
            <w:r>
              <w:rPr>
                <w:lang w:val="lt-LT"/>
              </w:rPr>
              <w:t>Žmogaus serumas 4</w:t>
            </w:r>
          </w:p>
        </w:tc>
      </w:tr>
      <w:tr w:rsidR="001D1FF3">
        <w:tc>
          <w:tcPr>
            <w:tcW w:w="0" w:type="auto"/>
            <w:shd w:val="clear" w:color="auto" w:fill="98FB98"/>
          </w:tcPr>
          <w:p w:rsidR="001D1FF3" w:rsidRDefault="003A3940">
            <w:r>
              <w:rPr>
                <w:rStyle w:val="SegmentID"/>
              </w:rPr>
              <w:t>151</w:t>
            </w:r>
            <w:r>
              <w:rPr>
                <w:rStyle w:val="TransUnitID"/>
              </w:rPr>
              <w:t>03b1b20e-a39f-4c0a-b17a-ae97247549b3</w:t>
            </w:r>
          </w:p>
        </w:tc>
        <w:tc>
          <w:tcPr>
            <w:tcW w:w="0" w:type="auto"/>
            <w:shd w:val="clear" w:color="auto" w:fill="98FB98"/>
          </w:tcPr>
          <w:p w:rsidR="001D1FF3" w:rsidRDefault="003A3940">
            <w:r>
              <w:t>Draft (100%)</w:t>
            </w:r>
          </w:p>
        </w:tc>
        <w:tc>
          <w:tcPr>
            <w:tcW w:w="0" w:type="auto"/>
            <w:shd w:val="clear" w:color="auto" w:fill="98FB98"/>
          </w:tcPr>
          <w:p w:rsidR="001D1FF3" w:rsidRDefault="003A3940">
            <w:r>
              <w:t>3.05</w:t>
            </w:r>
          </w:p>
        </w:tc>
        <w:tc>
          <w:tcPr>
            <w:tcW w:w="0" w:type="auto"/>
            <w:shd w:val="clear" w:color="auto" w:fill="98FB98"/>
          </w:tcPr>
          <w:p w:rsidR="001D1FF3" w:rsidRDefault="003A3940">
            <w:pPr>
              <w:rPr>
                <w:lang w:val="lt-LT"/>
              </w:rPr>
            </w:pPr>
            <w:r>
              <w:rPr>
                <w:lang w:val="lt-LT"/>
              </w:rPr>
              <w:t>3.05</w:t>
            </w:r>
          </w:p>
        </w:tc>
      </w:tr>
      <w:tr w:rsidR="001D1FF3">
        <w:tc>
          <w:tcPr>
            <w:tcW w:w="0" w:type="auto"/>
            <w:shd w:val="clear" w:color="auto" w:fill="98FB98"/>
          </w:tcPr>
          <w:p w:rsidR="001D1FF3" w:rsidRDefault="003A3940">
            <w:r>
              <w:rPr>
                <w:rStyle w:val="SegmentID"/>
              </w:rPr>
              <w:t>152</w:t>
            </w:r>
            <w:r>
              <w:rPr>
                <w:rStyle w:val="TransUnitID"/>
              </w:rPr>
              <w:t>88119465-aec6-41bb-8df6-48faf99b042a</w:t>
            </w:r>
          </w:p>
        </w:tc>
        <w:tc>
          <w:tcPr>
            <w:tcW w:w="0" w:type="auto"/>
            <w:shd w:val="clear" w:color="auto" w:fill="98FB98"/>
          </w:tcPr>
          <w:p w:rsidR="001D1FF3" w:rsidRDefault="003A3940">
            <w:r>
              <w:t>Draft (100%)</w:t>
            </w:r>
          </w:p>
        </w:tc>
        <w:tc>
          <w:tcPr>
            <w:tcW w:w="0" w:type="auto"/>
            <w:shd w:val="clear" w:color="auto" w:fill="98FB98"/>
          </w:tcPr>
          <w:p w:rsidR="001D1FF3" w:rsidRDefault="003A3940">
            <w:r>
              <w:t>0.071</w:t>
            </w:r>
          </w:p>
        </w:tc>
        <w:tc>
          <w:tcPr>
            <w:tcW w:w="0" w:type="auto"/>
            <w:shd w:val="clear" w:color="auto" w:fill="98FB98"/>
          </w:tcPr>
          <w:p w:rsidR="001D1FF3" w:rsidRDefault="003A3940">
            <w:pPr>
              <w:rPr>
                <w:lang w:val="lt-LT"/>
              </w:rPr>
            </w:pPr>
            <w:r>
              <w:rPr>
                <w:lang w:val="lt-LT"/>
              </w:rPr>
              <w:t>0.071</w:t>
            </w:r>
          </w:p>
        </w:tc>
      </w:tr>
      <w:tr w:rsidR="001D1FF3">
        <w:tc>
          <w:tcPr>
            <w:tcW w:w="0" w:type="auto"/>
            <w:shd w:val="clear" w:color="auto" w:fill="98FB98"/>
          </w:tcPr>
          <w:p w:rsidR="001D1FF3" w:rsidRDefault="003A3940">
            <w:r>
              <w:rPr>
                <w:rStyle w:val="SegmentID"/>
              </w:rPr>
              <w:t>153</w:t>
            </w:r>
            <w:r>
              <w:rPr>
                <w:rStyle w:val="TransUnitID"/>
              </w:rPr>
              <w:t>c146e5d8-c36b-4b8b-837c-711fa84fae28</w:t>
            </w:r>
          </w:p>
        </w:tc>
        <w:tc>
          <w:tcPr>
            <w:tcW w:w="0" w:type="auto"/>
            <w:shd w:val="clear" w:color="auto" w:fill="98FB98"/>
          </w:tcPr>
          <w:p w:rsidR="001D1FF3" w:rsidRDefault="003A3940">
            <w:r>
              <w:t>Draft (100%)</w:t>
            </w:r>
          </w:p>
        </w:tc>
        <w:tc>
          <w:tcPr>
            <w:tcW w:w="0" w:type="auto"/>
            <w:shd w:val="clear" w:color="auto" w:fill="98FB98"/>
          </w:tcPr>
          <w:p w:rsidR="001D1FF3" w:rsidRDefault="003A3940">
            <w:r>
              <w:t>2.3</w:t>
            </w:r>
          </w:p>
        </w:tc>
        <w:tc>
          <w:tcPr>
            <w:tcW w:w="0" w:type="auto"/>
            <w:shd w:val="clear" w:color="auto" w:fill="98FB98"/>
          </w:tcPr>
          <w:p w:rsidR="001D1FF3" w:rsidRDefault="003A3940">
            <w:pPr>
              <w:rPr>
                <w:lang w:val="lt-LT"/>
              </w:rPr>
            </w:pPr>
            <w:r>
              <w:rPr>
                <w:lang w:val="lt-LT"/>
              </w:rPr>
              <w:t>2.3</w:t>
            </w:r>
          </w:p>
        </w:tc>
      </w:tr>
      <w:tr w:rsidR="001D1FF3">
        <w:tc>
          <w:tcPr>
            <w:tcW w:w="0" w:type="auto"/>
            <w:shd w:val="clear" w:color="auto" w:fill="98FB98"/>
          </w:tcPr>
          <w:p w:rsidR="001D1FF3" w:rsidRDefault="003A3940">
            <w:r>
              <w:rPr>
                <w:rStyle w:val="SegmentID"/>
              </w:rPr>
              <w:t>154</w:t>
            </w:r>
            <w:r>
              <w:rPr>
                <w:rStyle w:val="TransUnitID"/>
              </w:rPr>
              <w:t>3ea4125d-ffcf-43c2-9e9e-f9856f906738</w:t>
            </w:r>
          </w:p>
        </w:tc>
        <w:tc>
          <w:tcPr>
            <w:tcW w:w="0" w:type="auto"/>
            <w:shd w:val="clear" w:color="auto" w:fill="98FB98"/>
          </w:tcPr>
          <w:p w:rsidR="001D1FF3" w:rsidRDefault="003A3940">
            <w:r>
              <w:t>Draft (100%)</w:t>
            </w:r>
          </w:p>
        </w:tc>
        <w:tc>
          <w:tcPr>
            <w:tcW w:w="0" w:type="auto"/>
            <w:shd w:val="clear" w:color="auto" w:fill="98FB98"/>
          </w:tcPr>
          <w:p w:rsidR="001D1FF3" w:rsidRDefault="003A3940">
            <w:r>
              <w:t>0.117</w:t>
            </w:r>
          </w:p>
        </w:tc>
        <w:tc>
          <w:tcPr>
            <w:tcW w:w="0" w:type="auto"/>
            <w:shd w:val="clear" w:color="auto" w:fill="98FB98"/>
          </w:tcPr>
          <w:p w:rsidR="001D1FF3" w:rsidRDefault="003A3940">
            <w:pPr>
              <w:rPr>
                <w:lang w:val="lt-LT"/>
              </w:rPr>
            </w:pPr>
            <w:r>
              <w:rPr>
                <w:lang w:val="lt-LT"/>
              </w:rPr>
              <w:t>0.117</w:t>
            </w:r>
          </w:p>
        </w:tc>
      </w:tr>
      <w:tr w:rsidR="001D1FF3">
        <w:tc>
          <w:tcPr>
            <w:tcW w:w="0" w:type="auto"/>
            <w:shd w:val="clear" w:color="auto" w:fill="98FB98"/>
          </w:tcPr>
          <w:p w:rsidR="001D1FF3" w:rsidRDefault="003A3940">
            <w:r>
              <w:rPr>
                <w:rStyle w:val="SegmentID"/>
              </w:rPr>
              <w:t>155</w:t>
            </w:r>
            <w:r>
              <w:rPr>
                <w:rStyle w:val="TransUnitID"/>
              </w:rPr>
              <w:t>a32fc761-55b0-4591-adf2-9e500eecc440</w:t>
            </w:r>
          </w:p>
        </w:tc>
        <w:tc>
          <w:tcPr>
            <w:tcW w:w="0" w:type="auto"/>
            <w:shd w:val="clear" w:color="auto" w:fill="98FB98"/>
          </w:tcPr>
          <w:p w:rsidR="001D1FF3" w:rsidRDefault="003A3940">
            <w:r>
              <w:t>Draft (100%)</w:t>
            </w:r>
          </w:p>
        </w:tc>
        <w:tc>
          <w:tcPr>
            <w:tcW w:w="0" w:type="auto"/>
            <w:shd w:val="clear" w:color="auto" w:fill="98FB98"/>
          </w:tcPr>
          <w:p w:rsidR="001D1FF3" w:rsidRDefault="003A3940">
            <w:r>
              <w:t>3.8</w:t>
            </w:r>
          </w:p>
        </w:tc>
        <w:tc>
          <w:tcPr>
            <w:tcW w:w="0" w:type="auto"/>
            <w:shd w:val="clear" w:color="auto" w:fill="98FB98"/>
          </w:tcPr>
          <w:p w:rsidR="001D1FF3" w:rsidRDefault="003A3940">
            <w:pPr>
              <w:rPr>
                <w:lang w:val="lt-LT"/>
              </w:rPr>
            </w:pPr>
            <w:r>
              <w:rPr>
                <w:lang w:val="lt-LT"/>
              </w:rPr>
              <w:t>3.8</w:t>
            </w:r>
          </w:p>
        </w:tc>
      </w:tr>
      <w:tr w:rsidR="001D1FF3">
        <w:tc>
          <w:tcPr>
            <w:tcW w:w="0" w:type="auto"/>
            <w:shd w:val="clear" w:color="auto" w:fill="98FB98"/>
          </w:tcPr>
          <w:p w:rsidR="001D1FF3" w:rsidRDefault="003A3940">
            <w:r>
              <w:rPr>
                <w:rStyle w:val="SegmentID"/>
              </w:rPr>
              <w:t>156</w:t>
            </w:r>
            <w:r>
              <w:rPr>
                <w:rStyle w:val="TransUnitID"/>
              </w:rPr>
              <w:t>e94522a5-e327-493c-8ab3-4bfb4ea86561</w:t>
            </w:r>
          </w:p>
        </w:tc>
        <w:tc>
          <w:tcPr>
            <w:tcW w:w="0" w:type="auto"/>
            <w:shd w:val="clear" w:color="auto" w:fill="98FB98"/>
          </w:tcPr>
          <w:p w:rsidR="001D1FF3" w:rsidRDefault="003A3940">
            <w:r>
              <w:t>Translated (100%)</w:t>
            </w:r>
          </w:p>
        </w:tc>
        <w:tc>
          <w:tcPr>
            <w:tcW w:w="0" w:type="auto"/>
            <w:shd w:val="clear" w:color="auto" w:fill="98FB98"/>
          </w:tcPr>
          <w:p w:rsidR="001D1FF3" w:rsidRDefault="003A3940">
            <w:r>
              <w:t>Human serum 5</w:t>
            </w:r>
          </w:p>
        </w:tc>
        <w:tc>
          <w:tcPr>
            <w:tcW w:w="0" w:type="auto"/>
            <w:shd w:val="clear" w:color="auto" w:fill="98FB98"/>
          </w:tcPr>
          <w:p w:rsidR="001D1FF3" w:rsidRDefault="003A3940">
            <w:pPr>
              <w:rPr>
                <w:lang w:val="lt-LT"/>
              </w:rPr>
            </w:pPr>
            <w:r>
              <w:rPr>
                <w:lang w:val="lt-LT"/>
              </w:rPr>
              <w:t>Žmogaus serumas 5</w:t>
            </w:r>
          </w:p>
        </w:tc>
      </w:tr>
      <w:tr w:rsidR="001D1FF3">
        <w:tc>
          <w:tcPr>
            <w:tcW w:w="0" w:type="auto"/>
            <w:shd w:val="clear" w:color="auto" w:fill="98FB98"/>
          </w:tcPr>
          <w:p w:rsidR="001D1FF3" w:rsidRDefault="003A3940">
            <w:r>
              <w:rPr>
                <w:rStyle w:val="SegmentID"/>
              </w:rPr>
              <w:t>157</w:t>
            </w:r>
            <w:r>
              <w:rPr>
                <w:rStyle w:val="TransUnitID"/>
              </w:rPr>
              <w:t>458d97fe-8975-4eec-9341-5544c5a1601e</w:t>
            </w:r>
          </w:p>
        </w:tc>
        <w:tc>
          <w:tcPr>
            <w:tcW w:w="0" w:type="auto"/>
            <w:shd w:val="clear" w:color="auto" w:fill="98FB98"/>
          </w:tcPr>
          <w:p w:rsidR="001D1FF3" w:rsidRDefault="003A3940">
            <w:r>
              <w:t>Draft (100%)</w:t>
            </w:r>
          </w:p>
        </w:tc>
        <w:tc>
          <w:tcPr>
            <w:tcW w:w="0" w:type="auto"/>
            <w:shd w:val="clear" w:color="auto" w:fill="98FB98"/>
          </w:tcPr>
          <w:p w:rsidR="001D1FF3" w:rsidRDefault="003A3940">
            <w:r>
              <w:t>5.98</w:t>
            </w:r>
          </w:p>
        </w:tc>
        <w:tc>
          <w:tcPr>
            <w:tcW w:w="0" w:type="auto"/>
            <w:shd w:val="clear" w:color="auto" w:fill="98FB98"/>
          </w:tcPr>
          <w:p w:rsidR="001D1FF3" w:rsidRDefault="003A3940">
            <w:pPr>
              <w:rPr>
                <w:lang w:val="lt-LT"/>
              </w:rPr>
            </w:pPr>
            <w:r>
              <w:rPr>
                <w:lang w:val="lt-LT"/>
              </w:rPr>
              <w:t>5.98</w:t>
            </w:r>
          </w:p>
        </w:tc>
      </w:tr>
      <w:tr w:rsidR="001D1FF3">
        <w:tc>
          <w:tcPr>
            <w:tcW w:w="0" w:type="auto"/>
            <w:shd w:val="clear" w:color="auto" w:fill="98FB98"/>
          </w:tcPr>
          <w:p w:rsidR="001D1FF3" w:rsidRDefault="003A3940">
            <w:r>
              <w:rPr>
                <w:rStyle w:val="SegmentID"/>
              </w:rPr>
              <w:t>158</w:t>
            </w:r>
            <w:r>
              <w:rPr>
                <w:rStyle w:val="TransUnitID"/>
              </w:rPr>
              <w:t>0c0df380-fa88-42b9-b2c6-0fb383fbc6ea</w:t>
            </w:r>
          </w:p>
        </w:tc>
        <w:tc>
          <w:tcPr>
            <w:tcW w:w="0" w:type="auto"/>
            <w:shd w:val="clear" w:color="auto" w:fill="98FB98"/>
          </w:tcPr>
          <w:p w:rsidR="001D1FF3" w:rsidRDefault="003A3940">
            <w:r>
              <w:t>Draft (100%)</w:t>
            </w:r>
          </w:p>
        </w:tc>
        <w:tc>
          <w:tcPr>
            <w:tcW w:w="0" w:type="auto"/>
            <w:shd w:val="clear" w:color="auto" w:fill="98FB98"/>
          </w:tcPr>
          <w:p w:rsidR="001D1FF3" w:rsidRDefault="003A3940">
            <w:r>
              <w:t>0.152</w:t>
            </w:r>
          </w:p>
        </w:tc>
        <w:tc>
          <w:tcPr>
            <w:tcW w:w="0" w:type="auto"/>
            <w:shd w:val="clear" w:color="auto" w:fill="98FB98"/>
          </w:tcPr>
          <w:p w:rsidR="001D1FF3" w:rsidRDefault="003A3940">
            <w:pPr>
              <w:rPr>
                <w:lang w:val="lt-LT"/>
              </w:rPr>
            </w:pPr>
            <w:r>
              <w:rPr>
                <w:lang w:val="lt-LT"/>
              </w:rPr>
              <w:t>0.152</w:t>
            </w:r>
          </w:p>
        </w:tc>
      </w:tr>
      <w:tr w:rsidR="001D1FF3">
        <w:tc>
          <w:tcPr>
            <w:tcW w:w="0" w:type="auto"/>
            <w:shd w:val="clear" w:color="auto" w:fill="98FB98"/>
          </w:tcPr>
          <w:p w:rsidR="001D1FF3" w:rsidRDefault="003A3940">
            <w:r>
              <w:rPr>
                <w:rStyle w:val="SegmentID"/>
              </w:rPr>
              <w:t>159</w:t>
            </w:r>
            <w:r>
              <w:rPr>
                <w:rStyle w:val="TransUnitID"/>
              </w:rPr>
              <w:t>e8f6f138-e2db-4544-8a0d-9618380246b5</w:t>
            </w:r>
          </w:p>
        </w:tc>
        <w:tc>
          <w:tcPr>
            <w:tcW w:w="0" w:type="auto"/>
            <w:shd w:val="clear" w:color="auto" w:fill="98FB98"/>
          </w:tcPr>
          <w:p w:rsidR="001D1FF3" w:rsidRDefault="003A3940">
            <w:r>
              <w:t>Draft (100%)</w:t>
            </w:r>
          </w:p>
        </w:tc>
        <w:tc>
          <w:tcPr>
            <w:tcW w:w="0" w:type="auto"/>
            <w:shd w:val="clear" w:color="auto" w:fill="98FB98"/>
          </w:tcPr>
          <w:p w:rsidR="001D1FF3" w:rsidRDefault="003A3940">
            <w:r>
              <w:t>2.5</w:t>
            </w:r>
          </w:p>
        </w:tc>
        <w:tc>
          <w:tcPr>
            <w:tcW w:w="0" w:type="auto"/>
            <w:shd w:val="clear" w:color="auto" w:fill="98FB98"/>
          </w:tcPr>
          <w:p w:rsidR="001D1FF3" w:rsidRDefault="003A3940">
            <w:pPr>
              <w:rPr>
                <w:lang w:val="lt-LT"/>
              </w:rPr>
            </w:pPr>
            <w:r>
              <w:rPr>
                <w:lang w:val="lt-LT"/>
              </w:rPr>
              <w:t>2.5</w:t>
            </w:r>
          </w:p>
        </w:tc>
      </w:tr>
      <w:tr w:rsidR="001D1FF3">
        <w:tc>
          <w:tcPr>
            <w:tcW w:w="0" w:type="auto"/>
            <w:shd w:val="clear" w:color="auto" w:fill="98FB98"/>
          </w:tcPr>
          <w:p w:rsidR="001D1FF3" w:rsidRDefault="003A3940">
            <w:r>
              <w:rPr>
                <w:rStyle w:val="SegmentID"/>
              </w:rPr>
              <w:t>160</w:t>
            </w:r>
            <w:r>
              <w:rPr>
                <w:rStyle w:val="TransUnitID"/>
              </w:rPr>
              <w:t>642f5574-7cf8-4a5a-961a-59994961a87d</w:t>
            </w:r>
          </w:p>
        </w:tc>
        <w:tc>
          <w:tcPr>
            <w:tcW w:w="0" w:type="auto"/>
            <w:shd w:val="clear" w:color="auto" w:fill="98FB98"/>
          </w:tcPr>
          <w:p w:rsidR="001D1FF3" w:rsidRDefault="003A3940">
            <w:r>
              <w:t>Draft (100%)</w:t>
            </w:r>
          </w:p>
        </w:tc>
        <w:tc>
          <w:tcPr>
            <w:tcW w:w="0" w:type="auto"/>
            <w:shd w:val="clear" w:color="auto" w:fill="98FB98"/>
          </w:tcPr>
          <w:p w:rsidR="001D1FF3" w:rsidRDefault="003A3940">
            <w:r>
              <w:t>0.382</w:t>
            </w:r>
          </w:p>
        </w:tc>
        <w:tc>
          <w:tcPr>
            <w:tcW w:w="0" w:type="auto"/>
            <w:shd w:val="clear" w:color="auto" w:fill="98FB98"/>
          </w:tcPr>
          <w:p w:rsidR="001D1FF3" w:rsidRDefault="003A3940">
            <w:pPr>
              <w:rPr>
                <w:lang w:val="lt-LT"/>
              </w:rPr>
            </w:pPr>
            <w:r>
              <w:rPr>
                <w:lang w:val="lt-LT"/>
              </w:rPr>
              <w:t>0.382</w:t>
            </w:r>
          </w:p>
        </w:tc>
      </w:tr>
      <w:tr w:rsidR="001D1FF3">
        <w:tc>
          <w:tcPr>
            <w:tcW w:w="0" w:type="auto"/>
            <w:shd w:val="clear" w:color="auto" w:fill="98FB98"/>
          </w:tcPr>
          <w:p w:rsidR="001D1FF3" w:rsidRDefault="003A3940">
            <w:r>
              <w:rPr>
                <w:rStyle w:val="SegmentID"/>
              </w:rPr>
              <w:t>161</w:t>
            </w:r>
            <w:r>
              <w:rPr>
                <w:rStyle w:val="TransUnitID"/>
              </w:rPr>
              <w:t>302684db-861b-4658-817b-7f47e0e69310</w:t>
            </w:r>
          </w:p>
        </w:tc>
        <w:tc>
          <w:tcPr>
            <w:tcW w:w="0" w:type="auto"/>
            <w:shd w:val="clear" w:color="auto" w:fill="98FB98"/>
          </w:tcPr>
          <w:p w:rsidR="001D1FF3" w:rsidRDefault="003A3940">
            <w:r>
              <w:t>Draft (100%)</w:t>
            </w:r>
          </w:p>
        </w:tc>
        <w:tc>
          <w:tcPr>
            <w:tcW w:w="0" w:type="auto"/>
            <w:shd w:val="clear" w:color="auto" w:fill="98FB98"/>
          </w:tcPr>
          <w:p w:rsidR="001D1FF3" w:rsidRDefault="003A3940">
            <w:r>
              <w:t>6.4</w:t>
            </w:r>
          </w:p>
        </w:tc>
        <w:tc>
          <w:tcPr>
            <w:tcW w:w="0" w:type="auto"/>
            <w:shd w:val="clear" w:color="auto" w:fill="98FB98"/>
          </w:tcPr>
          <w:p w:rsidR="001D1FF3" w:rsidRDefault="003A3940">
            <w:pPr>
              <w:rPr>
                <w:lang w:val="lt-LT"/>
              </w:rPr>
            </w:pPr>
            <w:r>
              <w:rPr>
                <w:lang w:val="lt-LT"/>
              </w:rPr>
              <w:t>6.4</w:t>
            </w:r>
          </w:p>
        </w:tc>
      </w:tr>
      <w:tr w:rsidR="001D1FF3">
        <w:tc>
          <w:tcPr>
            <w:tcW w:w="0" w:type="auto"/>
            <w:shd w:val="clear" w:color="auto" w:fill="FFFFFF"/>
          </w:tcPr>
          <w:p w:rsidR="001D1FF3" w:rsidRDefault="003A3940">
            <w:r>
              <w:rPr>
                <w:rStyle w:val="SegmentID"/>
              </w:rPr>
              <w:t>162</w:t>
            </w:r>
            <w:r>
              <w:rPr>
                <w:rStyle w:val="TransUnitID"/>
              </w:rPr>
              <w:t>c24ee95a-677a-4542-a87d-19f6185e0af5</w:t>
            </w:r>
          </w:p>
        </w:tc>
        <w:tc>
          <w:tcPr>
            <w:tcW w:w="0" w:type="auto"/>
            <w:shd w:val="clear" w:color="auto" w:fill="FFFFFF"/>
          </w:tcPr>
          <w:p w:rsidR="001D1FF3" w:rsidRDefault="003A3940">
            <w:r>
              <w:t>Translated (0%)</w:t>
            </w:r>
          </w:p>
        </w:tc>
        <w:tc>
          <w:tcPr>
            <w:tcW w:w="0" w:type="auto"/>
            <w:shd w:val="clear" w:color="auto" w:fill="FFFFFF"/>
          </w:tcPr>
          <w:p w:rsidR="001D1FF3" w:rsidRDefault="003A3940">
            <w:r>
              <w:t>PC</w:t>
            </w:r>
            <w:r>
              <w:rPr>
                <w:rStyle w:val="Tag"/>
              </w:rPr>
              <w:t>&lt;1158&gt;</w:t>
            </w:r>
            <w:r>
              <w:t xml:space="preserve">PC = </w:t>
            </w:r>
            <w:proofErr w:type="spellStart"/>
            <w:r>
              <w:t>PreciControl</w:t>
            </w:r>
            <w:proofErr w:type="spellEnd"/>
            <w:r>
              <w:rPr>
                <w:rStyle w:val="Tag"/>
              </w:rPr>
              <w:t>&lt;/1158&gt;</w:t>
            </w:r>
            <w:r>
              <w:t xml:space="preserve"> CARDII1</w:t>
            </w:r>
          </w:p>
        </w:tc>
        <w:tc>
          <w:tcPr>
            <w:tcW w:w="0" w:type="auto"/>
            <w:shd w:val="clear" w:color="auto" w:fill="FFFFFF"/>
          </w:tcPr>
          <w:p w:rsidR="001D1FF3" w:rsidRDefault="003A3940">
            <w:pPr>
              <w:rPr>
                <w:lang w:val="lt-LT"/>
              </w:rPr>
            </w:pPr>
            <w:r>
              <w:rPr>
                <w:lang w:val="lt-LT"/>
              </w:rPr>
              <w:t>PC</w:t>
            </w:r>
            <w:r>
              <w:rPr>
                <w:rStyle w:val="Tag"/>
                <w:lang w:val="lt-LT"/>
              </w:rPr>
              <w:t>&lt;1158&gt;</w:t>
            </w:r>
            <w:r>
              <w:rPr>
                <w:lang w:val="lt-LT"/>
              </w:rPr>
              <w:t>PC = PreciControl</w:t>
            </w:r>
            <w:r>
              <w:rPr>
                <w:rStyle w:val="Tag"/>
                <w:lang w:val="lt-LT"/>
              </w:rPr>
              <w:t>&lt;/1158&gt;</w:t>
            </w:r>
            <w:r>
              <w:rPr>
                <w:lang w:val="lt-LT"/>
              </w:rPr>
              <w:t xml:space="preserve"> C</w:t>
            </w:r>
            <w:r>
              <w:rPr>
                <w:lang w:val="lt-LT"/>
              </w:rPr>
              <w:t>ARDII1</w:t>
            </w:r>
          </w:p>
        </w:tc>
      </w:tr>
      <w:tr w:rsidR="001D1FF3">
        <w:tc>
          <w:tcPr>
            <w:tcW w:w="0" w:type="auto"/>
            <w:shd w:val="clear" w:color="auto" w:fill="98FB98"/>
          </w:tcPr>
          <w:p w:rsidR="001D1FF3" w:rsidRDefault="003A3940">
            <w:r>
              <w:rPr>
                <w:rStyle w:val="SegmentID"/>
              </w:rPr>
              <w:t>163</w:t>
            </w:r>
            <w:r>
              <w:rPr>
                <w:rStyle w:val="TransUnitID"/>
              </w:rPr>
              <w:t>e882b56f-dcaa-4462-babf-c3e5d8a4072c</w:t>
            </w:r>
          </w:p>
        </w:tc>
        <w:tc>
          <w:tcPr>
            <w:tcW w:w="0" w:type="auto"/>
            <w:shd w:val="clear" w:color="auto" w:fill="98FB98"/>
          </w:tcPr>
          <w:p w:rsidR="001D1FF3" w:rsidRDefault="003A3940">
            <w:r>
              <w:t>Translated (100%)</w:t>
            </w:r>
          </w:p>
        </w:tc>
        <w:tc>
          <w:tcPr>
            <w:tcW w:w="0" w:type="auto"/>
            <w:shd w:val="clear" w:color="auto" w:fill="98FB98"/>
          </w:tcPr>
          <w:p w:rsidR="001D1FF3" w:rsidRDefault="003A3940">
            <w:r>
              <w:t>1.54</w:t>
            </w:r>
          </w:p>
        </w:tc>
        <w:tc>
          <w:tcPr>
            <w:tcW w:w="0" w:type="auto"/>
            <w:shd w:val="clear" w:color="auto" w:fill="98FB98"/>
          </w:tcPr>
          <w:p w:rsidR="001D1FF3" w:rsidRDefault="003A3940">
            <w:pPr>
              <w:rPr>
                <w:lang w:val="lt-LT"/>
              </w:rPr>
            </w:pPr>
            <w:r>
              <w:rPr>
                <w:lang w:val="lt-LT"/>
              </w:rPr>
              <w:t>1.54</w:t>
            </w:r>
          </w:p>
        </w:tc>
      </w:tr>
      <w:tr w:rsidR="001D1FF3">
        <w:tc>
          <w:tcPr>
            <w:tcW w:w="0" w:type="auto"/>
            <w:shd w:val="clear" w:color="auto" w:fill="F5DEB3"/>
          </w:tcPr>
          <w:p w:rsidR="001D1FF3" w:rsidRDefault="003A3940">
            <w:r>
              <w:rPr>
                <w:rStyle w:val="SegmentID"/>
              </w:rPr>
              <w:t>164</w:t>
            </w:r>
            <w:r>
              <w:rPr>
                <w:rStyle w:val="TransUnitID"/>
              </w:rPr>
              <w:t>1a1a8d81-2a1b-47c0-95a2-2e75a7831d5e</w:t>
            </w:r>
          </w:p>
        </w:tc>
        <w:tc>
          <w:tcPr>
            <w:tcW w:w="0" w:type="auto"/>
            <w:shd w:val="clear" w:color="auto" w:fill="F5DEB3"/>
          </w:tcPr>
          <w:p w:rsidR="001D1FF3" w:rsidRDefault="003A3940">
            <w:r>
              <w:t>Draft (99%)</w:t>
            </w:r>
          </w:p>
        </w:tc>
        <w:tc>
          <w:tcPr>
            <w:tcW w:w="0" w:type="auto"/>
            <w:shd w:val="clear" w:color="auto" w:fill="F5DEB3"/>
          </w:tcPr>
          <w:p w:rsidR="001D1FF3" w:rsidRDefault="003A3940">
            <w:r>
              <w:t>0.045</w:t>
            </w:r>
          </w:p>
        </w:tc>
        <w:tc>
          <w:tcPr>
            <w:tcW w:w="0" w:type="auto"/>
            <w:shd w:val="clear" w:color="auto" w:fill="F5DEB3"/>
          </w:tcPr>
          <w:p w:rsidR="001D1FF3" w:rsidRDefault="003A3940">
            <w:pPr>
              <w:rPr>
                <w:lang w:val="lt-LT"/>
              </w:rPr>
            </w:pPr>
            <w:r>
              <w:rPr>
                <w:lang w:val="lt-LT"/>
              </w:rPr>
              <w:t>0.045</w:t>
            </w:r>
          </w:p>
        </w:tc>
      </w:tr>
      <w:tr w:rsidR="001D1FF3">
        <w:tc>
          <w:tcPr>
            <w:tcW w:w="0" w:type="auto"/>
            <w:shd w:val="clear" w:color="auto" w:fill="98FB98"/>
          </w:tcPr>
          <w:p w:rsidR="001D1FF3" w:rsidRDefault="003A3940">
            <w:r>
              <w:rPr>
                <w:rStyle w:val="SegmentID"/>
              </w:rPr>
              <w:t>165</w:t>
            </w:r>
            <w:r>
              <w:rPr>
                <w:rStyle w:val="TransUnitID"/>
              </w:rPr>
              <w:t>ac1ade67-3d7b-4a52-885b-14db67a21244</w:t>
            </w:r>
          </w:p>
        </w:tc>
        <w:tc>
          <w:tcPr>
            <w:tcW w:w="0" w:type="auto"/>
            <w:shd w:val="clear" w:color="auto" w:fill="98FB98"/>
          </w:tcPr>
          <w:p w:rsidR="001D1FF3" w:rsidRDefault="003A3940">
            <w:r>
              <w:t>Draft (100%)</w:t>
            </w:r>
          </w:p>
        </w:tc>
        <w:tc>
          <w:tcPr>
            <w:tcW w:w="0" w:type="auto"/>
            <w:shd w:val="clear" w:color="auto" w:fill="98FB98"/>
          </w:tcPr>
          <w:p w:rsidR="001D1FF3" w:rsidRDefault="003A3940">
            <w:r>
              <w:t>2.9</w:t>
            </w:r>
          </w:p>
        </w:tc>
        <w:tc>
          <w:tcPr>
            <w:tcW w:w="0" w:type="auto"/>
            <w:shd w:val="clear" w:color="auto" w:fill="98FB98"/>
          </w:tcPr>
          <w:p w:rsidR="001D1FF3" w:rsidRDefault="003A3940">
            <w:pPr>
              <w:rPr>
                <w:lang w:val="lt-LT"/>
              </w:rPr>
            </w:pPr>
            <w:r>
              <w:rPr>
                <w:lang w:val="lt-LT"/>
              </w:rPr>
              <w:t>2.9</w:t>
            </w:r>
          </w:p>
        </w:tc>
      </w:tr>
      <w:tr w:rsidR="001D1FF3">
        <w:tc>
          <w:tcPr>
            <w:tcW w:w="0" w:type="auto"/>
            <w:shd w:val="clear" w:color="auto" w:fill="98FB98"/>
          </w:tcPr>
          <w:p w:rsidR="001D1FF3" w:rsidRDefault="003A3940">
            <w:r>
              <w:rPr>
                <w:rStyle w:val="SegmentID"/>
              </w:rPr>
              <w:t>166</w:t>
            </w:r>
            <w:r>
              <w:rPr>
                <w:rStyle w:val="TransUnitID"/>
              </w:rPr>
              <w:t>0e2bf6ba-3ee1-4e6c-a7cf-5b3d7c390060</w:t>
            </w:r>
          </w:p>
        </w:tc>
        <w:tc>
          <w:tcPr>
            <w:tcW w:w="0" w:type="auto"/>
            <w:shd w:val="clear" w:color="auto" w:fill="98FB98"/>
          </w:tcPr>
          <w:p w:rsidR="001D1FF3" w:rsidRDefault="003A3940">
            <w:r>
              <w:t>Draft (100%)</w:t>
            </w:r>
          </w:p>
        </w:tc>
        <w:tc>
          <w:tcPr>
            <w:tcW w:w="0" w:type="auto"/>
            <w:shd w:val="clear" w:color="auto" w:fill="98FB98"/>
          </w:tcPr>
          <w:p w:rsidR="001D1FF3" w:rsidRDefault="003A3940">
            <w:r>
              <w:t>0.066</w:t>
            </w:r>
          </w:p>
        </w:tc>
        <w:tc>
          <w:tcPr>
            <w:tcW w:w="0" w:type="auto"/>
            <w:shd w:val="clear" w:color="auto" w:fill="98FB98"/>
          </w:tcPr>
          <w:p w:rsidR="001D1FF3" w:rsidRDefault="003A3940">
            <w:pPr>
              <w:rPr>
                <w:lang w:val="lt-LT"/>
              </w:rPr>
            </w:pPr>
            <w:r>
              <w:rPr>
                <w:lang w:val="lt-LT"/>
              </w:rPr>
              <w:t>0.066</w:t>
            </w:r>
          </w:p>
        </w:tc>
      </w:tr>
      <w:tr w:rsidR="001D1FF3">
        <w:tc>
          <w:tcPr>
            <w:tcW w:w="0" w:type="auto"/>
            <w:shd w:val="clear" w:color="auto" w:fill="98FB98"/>
          </w:tcPr>
          <w:p w:rsidR="001D1FF3" w:rsidRDefault="003A3940">
            <w:r>
              <w:rPr>
                <w:rStyle w:val="SegmentID"/>
              </w:rPr>
              <w:t>167</w:t>
            </w:r>
            <w:r>
              <w:rPr>
                <w:rStyle w:val="TransUnitID"/>
              </w:rPr>
              <w:t>8ba8cdbe-8855-4ab7-a98a-e479f4b264ab</w:t>
            </w:r>
          </w:p>
        </w:tc>
        <w:tc>
          <w:tcPr>
            <w:tcW w:w="0" w:type="auto"/>
            <w:shd w:val="clear" w:color="auto" w:fill="98FB98"/>
          </w:tcPr>
          <w:p w:rsidR="001D1FF3" w:rsidRDefault="003A3940">
            <w:r>
              <w:t>Draft (100%)</w:t>
            </w:r>
          </w:p>
        </w:tc>
        <w:tc>
          <w:tcPr>
            <w:tcW w:w="0" w:type="auto"/>
            <w:shd w:val="clear" w:color="auto" w:fill="98FB98"/>
          </w:tcPr>
          <w:p w:rsidR="001D1FF3" w:rsidRDefault="003A3940">
            <w:r>
              <w:t>4.3</w:t>
            </w:r>
          </w:p>
        </w:tc>
        <w:tc>
          <w:tcPr>
            <w:tcW w:w="0" w:type="auto"/>
            <w:shd w:val="clear" w:color="auto" w:fill="98FB98"/>
          </w:tcPr>
          <w:p w:rsidR="001D1FF3" w:rsidRDefault="003A3940">
            <w:pPr>
              <w:rPr>
                <w:lang w:val="lt-LT"/>
              </w:rPr>
            </w:pPr>
            <w:r>
              <w:rPr>
                <w:lang w:val="lt-LT"/>
              </w:rPr>
              <w:t>4.3</w:t>
            </w:r>
          </w:p>
        </w:tc>
      </w:tr>
      <w:tr w:rsidR="001D1FF3">
        <w:tc>
          <w:tcPr>
            <w:tcW w:w="0" w:type="auto"/>
            <w:shd w:val="clear" w:color="auto" w:fill="98FB98"/>
          </w:tcPr>
          <w:p w:rsidR="001D1FF3" w:rsidRDefault="003A3940">
            <w:r>
              <w:rPr>
                <w:rStyle w:val="SegmentID"/>
              </w:rPr>
              <w:t>168</w:t>
            </w:r>
            <w:r>
              <w:rPr>
                <w:rStyle w:val="TransUnitID"/>
              </w:rPr>
              <w:t>7e9bbca8-f775-4d21-b981-0087919f8108</w:t>
            </w:r>
          </w:p>
        </w:tc>
        <w:tc>
          <w:tcPr>
            <w:tcW w:w="0" w:type="auto"/>
            <w:shd w:val="clear" w:color="auto" w:fill="98FB98"/>
          </w:tcPr>
          <w:p w:rsidR="001D1FF3" w:rsidRDefault="003A3940">
            <w:r>
              <w:t xml:space="preserve">Translated </w:t>
            </w:r>
            <w:r>
              <w:lastRenderedPageBreak/>
              <w:t>(100%)</w:t>
            </w:r>
          </w:p>
        </w:tc>
        <w:tc>
          <w:tcPr>
            <w:tcW w:w="0" w:type="auto"/>
            <w:shd w:val="clear" w:color="auto" w:fill="98FB98"/>
          </w:tcPr>
          <w:p w:rsidR="001D1FF3" w:rsidRDefault="003A3940">
            <w:r>
              <w:lastRenderedPageBreak/>
              <w:t>PC CARDII2</w:t>
            </w:r>
          </w:p>
        </w:tc>
        <w:tc>
          <w:tcPr>
            <w:tcW w:w="0" w:type="auto"/>
            <w:shd w:val="clear" w:color="auto" w:fill="98FB98"/>
          </w:tcPr>
          <w:p w:rsidR="001D1FF3" w:rsidRDefault="003A3940">
            <w:pPr>
              <w:rPr>
                <w:lang w:val="lt-LT"/>
              </w:rPr>
            </w:pPr>
            <w:r>
              <w:rPr>
                <w:lang w:val="lt-LT"/>
              </w:rPr>
              <w:t>PC CARDII2</w:t>
            </w:r>
          </w:p>
        </w:tc>
      </w:tr>
      <w:tr w:rsidR="001D1FF3">
        <w:tc>
          <w:tcPr>
            <w:tcW w:w="0" w:type="auto"/>
            <w:shd w:val="clear" w:color="auto" w:fill="98FB98"/>
          </w:tcPr>
          <w:p w:rsidR="001D1FF3" w:rsidRDefault="003A3940">
            <w:r>
              <w:rPr>
                <w:rStyle w:val="SegmentID"/>
              </w:rPr>
              <w:lastRenderedPageBreak/>
              <w:t>169</w:t>
            </w:r>
            <w:r>
              <w:rPr>
                <w:rStyle w:val="TransUnitID"/>
              </w:rPr>
              <w:t>329565fd-f7f6-4e99-939b-0be1fa59b31f</w:t>
            </w:r>
          </w:p>
        </w:tc>
        <w:tc>
          <w:tcPr>
            <w:tcW w:w="0" w:type="auto"/>
            <w:shd w:val="clear" w:color="auto" w:fill="98FB98"/>
          </w:tcPr>
          <w:p w:rsidR="001D1FF3" w:rsidRDefault="003A3940">
            <w:r>
              <w:t>Translated (100%)</w:t>
            </w:r>
          </w:p>
        </w:tc>
        <w:tc>
          <w:tcPr>
            <w:tcW w:w="0" w:type="auto"/>
            <w:shd w:val="clear" w:color="auto" w:fill="98FB98"/>
          </w:tcPr>
          <w:p w:rsidR="001D1FF3" w:rsidRDefault="003A3940">
            <w:r>
              <w:t>3.51</w:t>
            </w:r>
          </w:p>
        </w:tc>
        <w:tc>
          <w:tcPr>
            <w:tcW w:w="0" w:type="auto"/>
            <w:shd w:val="clear" w:color="auto" w:fill="98FB98"/>
          </w:tcPr>
          <w:p w:rsidR="001D1FF3" w:rsidRDefault="003A3940">
            <w:pPr>
              <w:rPr>
                <w:lang w:val="lt-LT"/>
              </w:rPr>
            </w:pPr>
            <w:r>
              <w:rPr>
                <w:lang w:val="lt-LT"/>
              </w:rPr>
              <w:t>3.51</w:t>
            </w:r>
          </w:p>
        </w:tc>
      </w:tr>
      <w:tr w:rsidR="001D1FF3">
        <w:tc>
          <w:tcPr>
            <w:tcW w:w="0" w:type="auto"/>
            <w:shd w:val="clear" w:color="auto" w:fill="98FB98"/>
          </w:tcPr>
          <w:p w:rsidR="001D1FF3" w:rsidRDefault="003A3940">
            <w:r>
              <w:rPr>
                <w:rStyle w:val="SegmentID"/>
              </w:rPr>
              <w:t>170</w:t>
            </w:r>
            <w:r>
              <w:rPr>
                <w:rStyle w:val="TransUnitID"/>
              </w:rPr>
              <w:t>52adcdf0-b817-49db-ab61-4028cb4f4aff</w:t>
            </w:r>
          </w:p>
        </w:tc>
        <w:tc>
          <w:tcPr>
            <w:tcW w:w="0" w:type="auto"/>
            <w:shd w:val="clear" w:color="auto" w:fill="98FB98"/>
          </w:tcPr>
          <w:p w:rsidR="001D1FF3" w:rsidRDefault="003A3940">
            <w:r>
              <w:t>Draft (100%)</w:t>
            </w:r>
          </w:p>
        </w:tc>
        <w:tc>
          <w:tcPr>
            <w:tcW w:w="0" w:type="auto"/>
            <w:shd w:val="clear" w:color="auto" w:fill="98FB98"/>
          </w:tcPr>
          <w:p w:rsidR="001D1FF3" w:rsidRDefault="003A3940">
            <w:r>
              <w:t>0.131</w:t>
            </w:r>
          </w:p>
        </w:tc>
        <w:tc>
          <w:tcPr>
            <w:tcW w:w="0" w:type="auto"/>
            <w:shd w:val="clear" w:color="auto" w:fill="98FB98"/>
          </w:tcPr>
          <w:p w:rsidR="001D1FF3" w:rsidRDefault="003A3940">
            <w:pPr>
              <w:rPr>
                <w:lang w:val="lt-LT"/>
              </w:rPr>
            </w:pPr>
            <w:r>
              <w:rPr>
                <w:lang w:val="lt-LT"/>
              </w:rPr>
              <w:t>0.131</w:t>
            </w:r>
          </w:p>
        </w:tc>
      </w:tr>
      <w:tr w:rsidR="001D1FF3">
        <w:tc>
          <w:tcPr>
            <w:tcW w:w="0" w:type="auto"/>
            <w:shd w:val="clear" w:color="auto" w:fill="98FB98"/>
          </w:tcPr>
          <w:p w:rsidR="001D1FF3" w:rsidRDefault="003A3940">
            <w:r>
              <w:rPr>
                <w:rStyle w:val="SegmentID"/>
              </w:rPr>
              <w:t>171</w:t>
            </w:r>
            <w:r>
              <w:rPr>
                <w:rStyle w:val="TransUnitID"/>
              </w:rPr>
              <w:t>e5034691-22d9-4042-bba4-9a8e9661e019</w:t>
            </w:r>
          </w:p>
        </w:tc>
        <w:tc>
          <w:tcPr>
            <w:tcW w:w="0" w:type="auto"/>
            <w:shd w:val="clear" w:color="auto" w:fill="98FB98"/>
          </w:tcPr>
          <w:p w:rsidR="001D1FF3" w:rsidRDefault="003A3940">
            <w:r>
              <w:t>Draft (100%)</w:t>
            </w:r>
          </w:p>
        </w:tc>
        <w:tc>
          <w:tcPr>
            <w:tcW w:w="0" w:type="auto"/>
            <w:shd w:val="clear" w:color="auto" w:fill="98FB98"/>
          </w:tcPr>
          <w:p w:rsidR="001D1FF3" w:rsidRDefault="003A3940">
            <w:r>
              <w:t>3.7</w:t>
            </w:r>
          </w:p>
        </w:tc>
        <w:tc>
          <w:tcPr>
            <w:tcW w:w="0" w:type="auto"/>
            <w:shd w:val="clear" w:color="auto" w:fill="98FB98"/>
          </w:tcPr>
          <w:p w:rsidR="001D1FF3" w:rsidRDefault="003A3940">
            <w:pPr>
              <w:rPr>
                <w:lang w:val="lt-LT"/>
              </w:rPr>
            </w:pPr>
            <w:r>
              <w:rPr>
                <w:lang w:val="lt-LT"/>
              </w:rPr>
              <w:t>3.7</w:t>
            </w:r>
          </w:p>
        </w:tc>
      </w:tr>
      <w:tr w:rsidR="001D1FF3">
        <w:tc>
          <w:tcPr>
            <w:tcW w:w="0" w:type="auto"/>
            <w:shd w:val="clear" w:color="auto" w:fill="98FB98"/>
          </w:tcPr>
          <w:p w:rsidR="001D1FF3" w:rsidRDefault="003A3940">
            <w:r>
              <w:rPr>
                <w:rStyle w:val="SegmentID"/>
              </w:rPr>
              <w:t>172</w:t>
            </w:r>
            <w:r>
              <w:rPr>
                <w:rStyle w:val="TransUnitID"/>
              </w:rPr>
              <w:t>fb6ff76f-d2e6-45b8-9df1-d7f3e19780bb</w:t>
            </w:r>
          </w:p>
        </w:tc>
        <w:tc>
          <w:tcPr>
            <w:tcW w:w="0" w:type="auto"/>
            <w:shd w:val="clear" w:color="auto" w:fill="98FB98"/>
          </w:tcPr>
          <w:p w:rsidR="001D1FF3" w:rsidRDefault="003A3940">
            <w:r>
              <w:t>Draft (100%)</w:t>
            </w:r>
          </w:p>
        </w:tc>
        <w:tc>
          <w:tcPr>
            <w:tcW w:w="0" w:type="auto"/>
            <w:shd w:val="clear" w:color="auto" w:fill="98FB98"/>
          </w:tcPr>
          <w:p w:rsidR="001D1FF3" w:rsidRDefault="003A3940">
            <w:r>
              <w:t>0.143</w:t>
            </w:r>
          </w:p>
        </w:tc>
        <w:tc>
          <w:tcPr>
            <w:tcW w:w="0" w:type="auto"/>
            <w:shd w:val="clear" w:color="auto" w:fill="98FB98"/>
          </w:tcPr>
          <w:p w:rsidR="001D1FF3" w:rsidRDefault="003A3940">
            <w:pPr>
              <w:rPr>
                <w:lang w:val="lt-LT"/>
              </w:rPr>
            </w:pPr>
            <w:r>
              <w:rPr>
                <w:lang w:val="lt-LT"/>
              </w:rPr>
              <w:t>0.143</w:t>
            </w:r>
          </w:p>
        </w:tc>
      </w:tr>
      <w:tr w:rsidR="001D1FF3">
        <w:tc>
          <w:tcPr>
            <w:tcW w:w="0" w:type="auto"/>
            <w:shd w:val="clear" w:color="auto" w:fill="98FB98"/>
          </w:tcPr>
          <w:p w:rsidR="001D1FF3" w:rsidRDefault="003A3940">
            <w:r>
              <w:rPr>
                <w:rStyle w:val="SegmentID"/>
              </w:rPr>
              <w:t>173</w:t>
            </w:r>
            <w:r>
              <w:rPr>
                <w:rStyle w:val="TransUnitID"/>
              </w:rPr>
              <w:t>e561da8c-4de7-4de6-9f4f-3779c5485d4c</w:t>
            </w:r>
          </w:p>
        </w:tc>
        <w:tc>
          <w:tcPr>
            <w:tcW w:w="0" w:type="auto"/>
            <w:shd w:val="clear" w:color="auto" w:fill="98FB98"/>
          </w:tcPr>
          <w:p w:rsidR="001D1FF3" w:rsidRDefault="003A3940">
            <w:r>
              <w:t>Draft (100%)</w:t>
            </w:r>
          </w:p>
        </w:tc>
        <w:tc>
          <w:tcPr>
            <w:tcW w:w="0" w:type="auto"/>
            <w:shd w:val="clear" w:color="auto" w:fill="98FB98"/>
          </w:tcPr>
          <w:p w:rsidR="001D1FF3" w:rsidRDefault="003A3940">
            <w:r>
              <w:t>4.1</w:t>
            </w:r>
          </w:p>
        </w:tc>
        <w:tc>
          <w:tcPr>
            <w:tcW w:w="0" w:type="auto"/>
            <w:shd w:val="clear" w:color="auto" w:fill="98FB98"/>
          </w:tcPr>
          <w:p w:rsidR="001D1FF3" w:rsidRDefault="003A3940">
            <w:pPr>
              <w:rPr>
                <w:lang w:val="lt-LT"/>
              </w:rPr>
            </w:pPr>
            <w:r>
              <w:rPr>
                <w:lang w:val="lt-LT"/>
              </w:rPr>
              <w:t>4.1</w:t>
            </w:r>
          </w:p>
        </w:tc>
      </w:tr>
      <w:tr w:rsidR="001D1FF3">
        <w:tc>
          <w:tcPr>
            <w:tcW w:w="0" w:type="auto"/>
            <w:shd w:val="clear" w:color="auto" w:fill="D3D3D3"/>
          </w:tcPr>
          <w:p w:rsidR="001D1FF3" w:rsidRDefault="003A3940">
            <w:r>
              <w:rPr>
                <w:rStyle w:val="SegmentID"/>
              </w:rPr>
              <w:t>174</w:t>
            </w:r>
            <w:r>
              <w:rPr>
                <w:rStyle w:val="TransUnitID"/>
              </w:rPr>
              <w:t>d6aca4b4-abf6-4aba-80b6-d966d8fa6793</w:t>
            </w:r>
          </w:p>
        </w:tc>
        <w:tc>
          <w:tcPr>
            <w:tcW w:w="0" w:type="auto"/>
            <w:shd w:val="clear" w:color="auto" w:fill="D3D3D3"/>
          </w:tcPr>
          <w:p w:rsidR="001D1FF3" w:rsidRDefault="003A3940">
            <w:r>
              <w:t>Translated (CM)</w:t>
            </w:r>
          </w:p>
        </w:tc>
        <w:tc>
          <w:tcPr>
            <w:tcW w:w="0" w:type="auto"/>
            <w:shd w:val="clear" w:color="auto" w:fill="D3D3D3"/>
          </w:tcPr>
          <w:p w:rsidR="001D1FF3" w:rsidRDefault="003A3940">
            <w:proofErr w:type="spellStart"/>
            <w:r>
              <w:t>Elecsys</w:t>
            </w:r>
            <w:proofErr w:type="spellEnd"/>
            <w:r>
              <w:t xml:space="preserve"> 2010 and </w:t>
            </w:r>
            <w:r>
              <w:rPr>
                <w:rStyle w:val="Tag"/>
              </w:rPr>
              <w:t>&lt;1217&gt;</w:t>
            </w:r>
            <w:proofErr w:type="spellStart"/>
            <w:r>
              <w:t>cobas</w:t>
            </w:r>
            <w:proofErr w:type="spellEnd"/>
            <w:r>
              <w:t> e</w:t>
            </w:r>
            <w:r>
              <w:rPr>
                <w:rStyle w:val="Tag"/>
              </w:rPr>
              <w:t>&lt;/1217&gt;</w:t>
            </w:r>
            <w:r>
              <w:t> 411 analyzers</w:t>
            </w:r>
          </w:p>
        </w:tc>
        <w:tc>
          <w:tcPr>
            <w:tcW w:w="0" w:type="auto"/>
            <w:shd w:val="clear" w:color="auto" w:fill="D3D3D3"/>
          </w:tcPr>
          <w:p w:rsidR="001D1FF3" w:rsidRDefault="003A3940">
            <w:pPr>
              <w:rPr>
                <w:lang w:val="lt-LT"/>
              </w:rPr>
            </w:pPr>
            <w:r>
              <w:rPr>
                <w:lang w:val="lt-LT"/>
              </w:rPr>
              <w:t xml:space="preserve">Elecsys 2010 ir </w:t>
            </w:r>
            <w:r>
              <w:rPr>
                <w:rStyle w:val="Tag"/>
                <w:lang w:val="lt-LT"/>
              </w:rPr>
              <w:t>&lt;1217&gt;</w:t>
            </w:r>
            <w:r>
              <w:rPr>
                <w:lang w:val="lt-LT"/>
              </w:rPr>
              <w:t>cobas e</w:t>
            </w:r>
            <w:r>
              <w:rPr>
                <w:rStyle w:val="Tag"/>
                <w:lang w:val="lt-LT"/>
              </w:rPr>
              <w:t>&lt;/1217&gt;</w:t>
            </w:r>
            <w:r>
              <w:rPr>
                <w:lang w:val="lt-LT"/>
              </w:rPr>
              <w:t> 411 analizatoriai</w:t>
            </w:r>
          </w:p>
        </w:tc>
      </w:tr>
      <w:tr w:rsidR="001D1FF3">
        <w:tc>
          <w:tcPr>
            <w:tcW w:w="0" w:type="auto"/>
            <w:shd w:val="clear" w:color="auto" w:fill="D3D3D3"/>
          </w:tcPr>
          <w:p w:rsidR="001D1FF3" w:rsidRDefault="003A3940">
            <w:r>
              <w:rPr>
                <w:rStyle w:val="SegmentID"/>
              </w:rPr>
              <w:t>175</w:t>
            </w:r>
            <w:r>
              <w:rPr>
                <w:rStyle w:val="TransUnitID"/>
              </w:rPr>
              <w:t>ba3a0a12-c46e-4b09-a9b1-374115f5cbe3</w:t>
            </w:r>
          </w:p>
        </w:tc>
        <w:tc>
          <w:tcPr>
            <w:tcW w:w="0" w:type="auto"/>
            <w:shd w:val="clear" w:color="auto" w:fill="D3D3D3"/>
          </w:tcPr>
          <w:p w:rsidR="001D1FF3" w:rsidRDefault="003A3940">
            <w:r>
              <w:t>Translated (CM)</w:t>
            </w:r>
          </w:p>
        </w:tc>
        <w:tc>
          <w:tcPr>
            <w:tcW w:w="0" w:type="auto"/>
            <w:shd w:val="clear" w:color="auto" w:fill="D3D3D3"/>
          </w:tcPr>
          <w:p w:rsidR="001D1FF3" w:rsidRDefault="003A3940">
            <w:r>
              <w:t>Repeatability</w:t>
            </w:r>
          </w:p>
        </w:tc>
        <w:tc>
          <w:tcPr>
            <w:tcW w:w="0" w:type="auto"/>
            <w:shd w:val="clear" w:color="auto" w:fill="D3D3D3"/>
          </w:tcPr>
          <w:p w:rsidR="001D1FF3" w:rsidRDefault="003A3940">
            <w:pPr>
              <w:rPr>
                <w:lang w:val="lt-LT"/>
              </w:rPr>
            </w:pPr>
            <w:r>
              <w:rPr>
                <w:lang w:val="lt-LT"/>
              </w:rPr>
              <w:t>Atkartojamumas</w:t>
            </w:r>
          </w:p>
        </w:tc>
      </w:tr>
      <w:tr w:rsidR="001D1FF3">
        <w:tc>
          <w:tcPr>
            <w:tcW w:w="0" w:type="auto"/>
            <w:shd w:val="clear" w:color="auto" w:fill="D3D3D3"/>
          </w:tcPr>
          <w:p w:rsidR="001D1FF3" w:rsidRDefault="003A3940">
            <w:r>
              <w:rPr>
                <w:rStyle w:val="SegmentID"/>
              </w:rPr>
              <w:t>176</w:t>
            </w:r>
            <w:r>
              <w:rPr>
                <w:rStyle w:val="TransUnitID"/>
              </w:rPr>
              <w:t>2caebcd1-36b9-4821-8ff2-732955da2483</w:t>
            </w:r>
          </w:p>
        </w:tc>
        <w:tc>
          <w:tcPr>
            <w:tcW w:w="0" w:type="auto"/>
            <w:shd w:val="clear" w:color="auto" w:fill="D3D3D3"/>
          </w:tcPr>
          <w:p w:rsidR="001D1FF3" w:rsidRDefault="003A3940">
            <w:r>
              <w:t>Translated (CM)</w:t>
            </w:r>
          </w:p>
        </w:tc>
        <w:tc>
          <w:tcPr>
            <w:tcW w:w="0" w:type="auto"/>
            <w:shd w:val="clear" w:color="auto" w:fill="D3D3D3"/>
          </w:tcPr>
          <w:p w:rsidR="001D1FF3" w:rsidRDefault="003A3940">
            <w:r>
              <w:t>Intermediate precision</w:t>
            </w:r>
          </w:p>
        </w:tc>
        <w:tc>
          <w:tcPr>
            <w:tcW w:w="0" w:type="auto"/>
            <w:shd w:val="clear" w:color="auto" w:fill="D3D3D3"/>
          </w:tcPr>
          <w:p w:rsidR="001D1FF3" w:rsidRDefault="003A3940">
            <w:pPr>
              <w:rPr>
                <w:lang w:val="lt-LT"/>
              </w:rPr>
            </w:pPr>
            <w:r>
              <w:rPr>
                <w:lang w:val="lt-LT"/>
              </w:rPr>
              <w:t>Tarpinis glaudumas</w:t>
            </w:r>
          </w:p>
        </w:tc>
      </w:tr>
      <w:tr w:rsidR="001D1FF3">
        <w:tc>
          <w:tcPr>
            <w:tcW w:w="0" w:type="auto"/>
            <w:shd w:val="clear" w:color="auto" w:fill="D3D3D3"/>
          </w:tcPr>
          <w:p w:rsidR="001D1FF3" w:rsidRDefault="003A3940">
            <w:r>
              <w:rPr>
                <w:rStyle w:val="SegmentID"/>
              </w:rPr>
              <w:t>177</w:t>
            </w:r>
            <w:r>
              <w:rPr>
                <w:rStyle w:val="TransUnitID"/>
              </w:rPr>
              <w:t>1458b8ae-3da9-4e59-8cc6-ff18ef5af44d</w:t>
            </w:r>
          </w:p>
        </w:tc>
        <w:tc>
          <w:tcPr>
            <w:tcW w:w="0" w:type="auto"/>
            <w:shd w:val="clear" w:color="auto" w:fill="D3D3D3"/>
          </w:tcPr>
          <w:p w:rsidR="001D1FF3" w:rsidRDefault="003A3940">
            <w:r>
              <w:t>Translated (CM)</w:t>
            </w:r>
          </w:p>
        </w:tc>
        <w:tc>
          <w:tcPr>
            <w:tcW w:w="0" w:type="auto"/>
            <w:shd w:val="clear" w:color="auto" w:fill="D3D3D3"/>
          </w:tcPr>
          <w:p w:rsidR="001D1FF3" w:rsidRDefault="003A3940">
            <w:r>
              <w:t>Sample</w:t>
            </w:r>
          </w:p>
        </w:tc>
        <w:tc>
          <w:tcPr>
            <w:tcW w:w="0" w:type="auto"/>
            <w:shd w:val="clear" w:color="auto" w:fill="D3D3D3"/>
          </w:tcPr>
          <w:p w:rsidR="001D1FF3" w:rsidRDefault="003A3940">
            <w:pPr>
              <w:rPr>
                <w:lang w:val="lt-LT"/>
              </w:rPr>
            </w:pPr>
            <w:r>
              <w:rPr>
                <w:lang w:val="lt-LT"/>
              </w:rPr>
              <w:t>Mėginys</w:t>
            </w:r>
          </w:p>
        </w:tc>
      </w:tr>
      <w:tr w:rsidR="001D1FF3">
        <w:tc>
          <w:tcPr>
            <w:tcW w:w="0" w:type="auto"/>
            <w:shd w:val="clear" w:color="auto" w:fill="D3D3D3"/>
          </w:tcPr>
          <w:p w:rsidR="001D1FF3" w:rsidRDefault="003A3940">
            <w:r>
              <w:rPr>
                <w:rStyle w:val="SegmentID"/>
              </w:rPr>
              <w:t>178</w:t>
            </w:r>
            <w:r>
              <w:rPr>
                <w:rStyle w:val="TransUnitID"/>
              </w:rPr>
              <w:t>f0a6453e-5e5a-4046-a3dc-4fef68c4d19f</w:t>
            </w:r>
          </w:p>
        </w:tc>
        <w:tc>
          <w:tcPr>
            <w:tcW w:w="0" w:type="auto"/>
            <w:shd w:val="clear" w:color="auto" w:fill="D3D3D3"/>
          </w:tcPr>
          <w:p w:rsidR="001D1FF3" w:rsidRDefault="003A3940">
            <w:r>
              <w:t>Translated (CM)</w:t>
            </w:r>
          </w:p>
        </w:tc>
        <w:tc>
          <w:tcPr>
            <w:tcW w:w="0" w:type="auto"/>
            <w:shd w:val="clear" w:color="auto" w:fill="D3D3D3"/>
          </w:tcPr>
          <w:p w:rsidR="001D1FF3" w:rsidRDefault="003A3940">
            <w:r>
              <w:t>Mean</w:t>
            </w:r>
            <w:r>
              <w:rPr>
                <w:rStyle w:val="Tag"/>
              </w:rPr>
              <w:t>&lt;1241/&gt;</w:t>
            </w:r>
            <w:r>
              <w:t>ng/mL</w:t>
            </w:r>
          </w:p>
        </w:tc>
        <w:tc>
          <w:tcPr>
            <w:tcW w:w="0" w:type="auto"/>
            <w:shd w:val="clear" w:color="auto" w:fill="D3D3D3"/>
          </w:tcPr>
          <w:p w:rsidR="001D1FF3" w:rsidRDefault="003A3940">
            <w:pPr>
              <w:rPr>
                <w:lang w:val="lt-LT"/>
              </w:rPr>
            </w:pPr>
            <w:r>
              <w:rPr>
                <w:lang w:val="lt-LT"/>
              </w:rPr>
              <w:t>Vidurkis</w:t>
            </w:r>
            <w:r>
              <w:rPr>
                <w:rStyle w:val="Tag"/>
                <w:lang w:val="lt-LT"/>
              </w:rPr>
              <w:t>&lt;1241/&gt;</w:t>
            </w:r>
            <w:r>
              <w:rPr>
                <w:lang w:val="lt-LT"/>
              </w:rPr>
              <w:t>ng/mL</w:t>
            </w:r>
          </w:p>
        </w:tc>
      </w:tr>
      <w:tr w:rsidR="001D1FF3">
        <w:tc>
          <w:tcPr>
            <w:tcW w:w="0" w:type="auto"/>
            <w:shd w:val="clear" w:color="auto" w:fill="D3D3D3"/>
          </w:tcPr>
          <w:p w:rsidR="001D1FF3" w:rsidRDefault="003A3940">
            <w:r>
              <w:rPr>
                <w:rStyle w:val="SegmentID"/>
              </w:rPr>
              <w:t>179</w:t>
            </w:r>
            <w:r>
              <w:rPr>
                <w:rStyle w:val="TransUnitID"/>
              </w:rPr>
              <w:t>5d88246f-6a2e-4cc1-af7c-3381e6fe0c04</w:t>
            </w:r>
          </w:p>
        </w:tc>
        <w:tc>
          <w:tcPr>
            <w:tcW w:w="0" w:type="auto"/>
            <w:shd w:val="clear" w:color="auto" w:fill="D3D3D3"/>
          </w:tcPr>
          <w:p w:rsidR="001D1FF3" w:rsidRDefault="003A3940">
            <w:r>
              <w:t>Translated (CM)</w:t>
            </w:r>
          </w:p>
        </w:tc>
        <w:tc>
          <w:tcPr>
            <w:tcW w:w="0" w:type="auto"/>
            <w:shd w:val="clear" w:color="auto" w:fill="D3D3D3"/>
          </w:tcPr>
          <w:p w:rsidR="001D1FF3" w:rsidRDefault="003A3940">
            <w:r>
              <w:t>SD</w:t>
            </w:r>
            <w:r>
              <w:rPr>
                <w:rStyle w:val="Tag"/>
              </w:rPr>
              <w:t>&lt;1246/&gt;</w:t>
            </w:r>
            <w:r>
              <w:t>ng/mL</w:t>
            </w:r>
          </w:p>
        </w:tc>
        <w:tc>
          <w:tcPr>
            <w:tcW w:w="0" w:type="auto"/>
            <w:shd w:val="clear" w:color="auto" w:fill="D3D3D3"/>
          </w:tcPr>
          <w:p w:rsidR="001D1FF3" w:rsidRDefault="003A3940">
            <w:pPr>
              <w:rPr>
                <w:lang w:val="lt-LT"/>
              </w:rPr>
            </w:pPr>
            <w:r>
              <w:rPr>
                <w:lang w:val="lt-LT"/>
              </w:rPr>
              <w:t>SN</w:t>
            </w:r>
            <w:r>
              <w:rPr>
                <w:rStyle w:val="Tag"/>
                <w:lang w:val="lt-LT"/>
              </w:rPr>
              <w:t>&lt;1246/&gt;</w:t>
            </w:r>
            <w:r>
              <w:rPr>
                <w:lang w:val="lt-LT"/>
              </w:rPr>
              <w:t>ng/mL</w:t>
            </w:r>
          </w:p>
        </w:tc>
      </w:tr>
      <w:tr w:rsidR="001D1FF3">
        <w:tc>
          <w:tcPr>
            <w:tcW w:w="0" w:type="auto"/>
            <w:shd w:val="clear" w:color="auto" w:fill="D3D3D3"/>
          </w:tcPr>
          <w:p w:rsidR="001D1FF3" w:rsidRDefault="003A3940">
            <w:r>
              <w:rPr>
                <w:rStyle w:val="SegmentID"/>
              </w:rPr>
              <w:t>180</w:t>
            </w:r>
            <w:r>
              <w:rPr>
                <w:rStyle w:val="TransUnitID"/>
              </w:rPr>
              <w:t>673ff791-76bd-4bdf-985c-0fe0bcb9c2e5</w:t>
            </w:r>
          </w:p>
        </w:tc>
        <w:tc>
          <w:tcPr>
            <w:tcW w:w="0" w:type="auto"/>
            <w:shd w:val="clear" w:color="auto" w:fill="D3D3D3"/>
          </w:tcPr>
          <w:p w:rsidR="001D1FF3" w:rsidRDefault="003A3940">
            <w:r>
              <w:t>Translated (CM)</w:t>
            </w:r>
          </w:p>
        </w:tc>
        <w:tc>
          <w:tcPr>
            <w:tcW w:w="0" w:type="auto"/>
            <w:shd w:val="clear" w:color="auto" w:fill="D3D3D3"/>
          </w:tcPr>
          <w:p w:rsidR="001D1FF3" w:rsidRDefault="003A3940">
            <w:r>
              <w:t>CV</w:t>
            </w:r>
            <w:r>
              <w:rPr>
                <w:rStyle w:val="Tag"/>
              </w:rPr>
              <w:t>&lt;1251/&gt;</w:t>
            </w:r>
            <w:r>
              <w:t>%</w:t>
            </w:r>
          </w:p>
        </w:tc>
        <w:tc>
          <w:tcPr>
            <w:tcW w:w="0" w:type="auto"/>
            <w:shd w:val="clear" w:color="auto" w:fill="D3D3D3"/>
          </w:tcPr>
          <w:p w:rsidR="001D1FF3" w:rsidRDefault="003A3940">
            <w:pPr>
              <w:rPr>
                <w:lang w:val="lt-LT"/>
              </w:rPr>
            </w:pPr>
            <w:r>
              <w:rPr>
                <w:lang w:val="lt-LT"/>
              </w:rPr>
              <w:t>CV</w:t>
            </w:r>
            <w:r>
              <w:rPr>
                <w:rStyle w:val="Tag"/>
                <w:lang w:val="lt-LT"/>
              </w:rPr>
              <w:t>&lt;1251/&gt;</w:t>
            </w:r>
            <w:r>
              <w:rPr>
                <w:lang w:val="lt-LT"/>
              </w:rPr>
              <w:t>%</w:t>
            </w:r>
          </w:p>
        </w:tc>
      </w:tr>
      <w:tr w:rsidR="001D1FF3">
        <w:tc>
          <w:tcPr>
            <w:tcW w:w="0" w:type="auto"/>
            <w:shd w:val="clear" w:color="auto" w:fill="D3D3D3"/>
          </w:tcPr>
          <w:p w:rsidR="001D1FF3" w:rsidRDefault="003A3940">
            <w:r>
              <w:rPr>
                <w:rStyle w:val="SegmentID"/>
              </w:rPr>
              <w:t>181</w:t>
            </w:r>
            <w:r>
              <w:rPr>
                <w:rStyle w:val="TransUnitID"/>
              </w:rPr>
              <w:t>83f7fa0b-2e7f-4648-8dca-91357699275b</w:t>
            </w:r>
          </w:p>
        </w:tc>
        <w:tc>
          <w:tcPr>
            <w:tcW w:w="0" w:type="auto"/>
            <w:shd w:val="clear" w:color="auto" w:fill="D3D3D3"/>
          </w:tcPr>
          <w:p w:rsidR="001D1FF3" w:rsidRDefault="003A3940">
            <w:r>
              <w:t>Translated (CM)</w:t>
            </w:r>
          </w:p>
        </w:tc>
        <w:tc>
          <w:tcPr>
            <w:tcW w:w="0" w:type="auto"/>
            <w:shd w:val="clear" w:color="auto" w:fill="D3D3D3"/>
          </w:tcPr>
          <w:p w:rsidR="001D1FF3" w:rsidRDefault="003A3940">
            <w:r>
              <w:t>SD</w:t>
            </w:r>
            <w:r>
              <w:rPr>
                <w:rStyle w:val="Tag"/>
              </w:rPr>
              <w:t>&lt;1256/&gt;</w:t>
            </w:r>
            <w:r>
              <w:t>ng/mL</w:t>
            </w:r>
          </w:p>
        </w:tc>
        <w:tc>
          <w:tcPr>
            <w:tcW w:w="0" w:type="auto"/>
            <w:shd w:val="clear" w:color="auto" w:fill="D3D3D3"/>
          </w:tcPr>
          <w:p w:rsidR="001D1FF3" w:rsidRDefault="003A3940">
            <w:pPr>
              <w:rPr>
                <w:lang w:val="lt-LT"/>
              </w:rPr>
            </w:pPr>
            <w:r>
              <w:rPr>
                <w:lang w:val="lt-LT"/>
              </w:rPr>
              <w:t>SN</w:t>
            </w:r>
            <w:r>
              <w:rPr>
                <w:rStyle w:val="Tag"/>
                <w:lang w:val="lt-LT"/>
              </w:rPr>
              <w:t>&lt;1256/&gt;</w:t>
            </w:r>
            <w:r>
              <w:rPr>
                <w:lang w:val="lt-LT"/>
              </w:rPr>
              <w:t>ng/mL</w:t>
            </w:r>
          </w:p>
        </w:tc>
      </w:tr>
      <w:tr w:rsidR="001D1FF3">
        <w:tc>
          <w:tcPr>
            <w:tcW w:w="0" w:type="auto"/>
            <w:shd w:val="clear" w:color="auto" w:fill="D3D3D3"/>
          </w:tcPr>
          <w:p w:rsidR="001D1FF3" w:rsidRDefault="003A3940">
            <w:r>
              <w:rPr>
                <w:rStyle w:val="SegmentID"/>
              </w:rPr>
              <w:t>182</w:t>
            </w:r>
            <w:r>
              <w:rPr>
                <w:rStyle w:val="TransUnitID"/>
              </w:rPr>
              <w:t>35343dd7-6e20-4d3a-84fd-9bc20c965ab0</w:t>
            </w:r>
          </w:p>
        </w:tc>
        <w:tc>
          <w:tcPr>
            <w:tcW w:w="0" w:type="auto"/>
            <w:shd w:val="clear" w:color="auto" w:fill="D3D3D3"/>
          </w:tcPr>
          <w:p w:rsidR="001D1FF3" w:rsidRDefault="003A3940">
            <w:r>
              <w:t>Translated (CM)</w:t>
            </w:r>
          </w:p>
        </w:tc>
        <w:tc>
          <w:tcPr>
            <w:tcW w:w="0" w:type="auto"/>
            <w:shd w:val="clear" w:color="auto" w:fill="D3D3D3"/>
          </w:tcPr>
          <w:p w:rsidR="001D1FF3" w:rsidRDefault="003A3940">
            <w:r>
              <w:t>CV</w:t>
            </w:r>
            <w:r>
              <w:rPr>
                <w:rStyle w:val="Tag"/>
              </w:rPr>
              <w:t>&lt;1261/&gt;</w:t>
            </w:r>
            <w:r>
              <w:t>%</w:t>
            </w:r>
          </w:p>
        </w:tc>
        <w:tc>
          <w:tcPr>
            <w:tcW w:w="0" w:type="auto"/>
            <w:shd w:val="clear" w:color="auto" w:fill="D3D3D3"/>
          </w:tcPr>
          <w:p w:rsidR="001D1FF3" w:rsidRDefault="003A3940">
            <w:pPr>
              <w:rPr>
                <w:lang w:val="lt-LT"/>
              </w:rPr>
            </w:pPr>
            <w:r>
              <w:rPr>
                <w:lang w:val="lt-LT"/>
              </w:rPr>
              <w:t>CV</w:t>
            </w:r>
            <w:r>
              <w:rPr>
                <w:rStyle w:val="Tag"/>
                <w:lang w:val="lt-LT"/>
              </w:rPr>
              <w:t>&lt;1261/&gt;</w:t>
            </w:r>
            <w:r>
              <w:rPr>
                <w:lang w:val="lt-LT"/>
              </w:rPr>
              <w:t>%</w:t>
            </w:r>
          </w:p>
        </w:tc>
      </w:tr>
      <w:tr w:rsidR="001D1FF3">
        <w:tc>
          <w:tcPr>
            <w:tcW w:w="0" w:type="auto"/>
            <w:shd w:val="clear" w:color="auto" w:fill="D3D3D3"/>
          </w:tcPr>
          <w:p w:rsidR="001D1FF3" w:rsidRDefault="003A3940">
            <w:r>
              <w:rPr>
                <w:rStyle w:val="SegmentID"/>
              </w:rPr>
              <w:t>183</w:t>
            </w:r>
            <w:r>
              <w:rPr>
                <w:rStyle w:val="TransUnitID"/>
              </w:rPr>
              <w:t>bd7e0213-c61b-4c7f-a5bb-9106bd2f53af</w:t>
            </w:r>
          </w:p>
        </w:tc>
        <w:tc>
          <w:tcPr>
            <w:tcW w:w="0" w:type="auto"/>
            <w:shd w:val="clear" w:color="auto" w:fill="D3D3D3"/>
          </w:tcPr>
          <w:p w:rsidR="001D1FF3" w:rsidRDefault="003A3940">
            <w:r>
              <w:t>Translated (CM)</w:t>
            </w:r>
          </w:p>
        </w:tc>
        <w:tc>
          <w:tcPr>
            <w:tcW w:w="0" w:type="auto"/>
            <w:shd w:val="clear" w:color="auto" w:fill="D3D3D3"/>
          </w:tcPr>
          <w:p w:rsidR="001D1FF3" w:rsidRDefault="003A3940">
            <w:r>
              <w:t>Human serum 1</w:t>
            </w:r>
          </w:p>
        </w:tc>
        <w:tc>
          <w:tcPr>
            <w:tcW w:w="0" w:type="auto"/>
            <w:shd w:val="clear" w:color="auto" w:fill="D3D3D3"/>
          </w:tcPr>
          <w:p w:rsidR="001D1FF3" w:rsidRDefault="003A3940">
            <w:pPr>
              <w:rPr>
                <w:lang w:val="lt-LT"/>
              </w:rPr>
            </w:pPr>
            <w:r>
              <w:rPr>
                <w:lang w:val="lt-LT"/>
              </w:rPr>
              <w:t>Žmogaus serumas 1</w:t>
            </w:r>
          </w:p>
        </w:tc>
      </w:tr>
      <w:tr w:rsidR="001D1FF3">
        <w:tc>
          <w:tcPr>
            <w:tcW w:w="0" w:type="auto"/>
            <w:shd w:val="clear" w:color="auto" w:fill="98FB98"/>
          </w:tcPr>
          <w:p w:rsidR="001D1FF3" w:rsidRDefault="003A3940">
            <w:r>
              <w:rPr>
                <w:rStyle w:val="SegmentID"/>
              </w:rPr>
              <w:t>184</w:t>
            </w:r>
            <w:r>
              <w:rPr>
                <w:rStyle w:val="TransUnitID"/>
              </w:rPr>
              <w:t>a1f2ff88-4732-45f1-ae2c-091461644dea</w:t>
            </w:r>
          </w:p>
        </w:tc>
        <w:tc>
          <w:tcPr>
            <w:tcW w:w="0" w:type="auto"/>
            <w:shd w:val="clear" w:color="auto" w:fill="98FB98"/>
          </w:tcPr>
          <w:p w:rsidR="001D1FF3" w:rsidRDefault="003A3940">
            <w:r>
              <w:t>Draft (100%)</w:t>
            </w:r>
          </w:p>
        </w:tc>
        <w:tc>
          <w:tcPr>
            <w:tcW w:w="0" w:type="auto"/>
            <w:shd w:val="clear" w:color="auto" w:fill="98FB98"/>
          </w:tcPr>
          <w:p w:rsidR="001D1FF3" w:rsidRDefault="003A3940">
            <w:r>
              <w:t>0.565</w:t>
            </w:r>
          </w:p>
        </w:tc>
        <w:tc>
          <w:tcPr>
            <w:tcW w:w="0" w:type="auto"/>
            <w:shd w:val="clear" w:color="auto" w:fill="98FB98"/>
          </w:tcPr>
          <w:p w:rsidR="001D1FF3" w:rsidRDefault="003A3940">
            <w:pPr>
              <w:rPr>
                <w:lang w:val="lt-LT"/>
              </w:rPr>
            </w:pPr>
            <w:r>
              <w:rPr>
                <w:lang w:val="lt-LT"/>
              </w:rPr>
              <w:t>0.565</w:t>
            </w:r>
          </w:p>
        </w:tc>
      </w:tr>
      <w:tr w:rsidR="001D1FF3">
        <w:tc>
          <w:tcPr>
            <w:tcW w:w="0" w:type="auto"/>
            <w:shd w:val="clear" w:color="auto" w:fill="98FB98"/>
          </w:tcPr>
          <w:p w:rsidR="001D1FF3" w:rsidRDefault="003A3940">
            <w:r>
              <w:rPr>
                <w:rStyle w:val="SegmentID"/>
              </w:rPr>
              <w:t>185</w:t>
            </w:r>
            <w:r>
              <w:rPr>
                <w:rStyle w:val="TransUnitID"/>
              </w:rPr>
              <w:t>50f18887-3e18-4127-9df8-dd26bf618cd8</w:t>
            </w:r>
          </w:p>
        </w:tc>
        <w:tc>
          <w:tcPr>
            <w:tcW w:w="0" w:type="auto"/>
            <w:shd w:val="clear" w:color="auto" w:fill="98FB98"/>
          </w:tcPr>
          <w:p w:rsidR="001D1FF3" w:rsidRDefault="003A3940">
            <w:r>
              <w:t>Draft (100%)</w:t>
            </w:r>
          </w:p>
        </w:tc>
        <w:tc>
          <w:tcPr>
            <w:tcW w:w="0" w:type="auto"/>
            <w:shd w:val="clear" w:color="auto" w:fill="98FB98"/>
          </w:tcPr>
          <w:p w:rsidR="001D1FF3" w:rsidRDefault="003A3940">
            <w:r>
              <w:t>0.019</w:t>
            </w:r>
          </w:p>
        </w:tc>
        <w:tc>
          <w:tcPr>
            <w:tcW w:w="0" w:type="auto"/>
            <w:shd w:val="clear" w:color="auto" w:fill="98FB98"/>
          </w:tcPr>
          <w:p w:rsidR="001D1FF3" w:rsidRDefault="003A3940">
            <w:pPr>
              <w:rPr>
                <w:lang w:val="lt-LT"/>
              </w:rPr>
            </w:pPr>
            <w:r>
              <w:rPr>
                <w:lang w:val="lt-LT"/>
              </w:rPr>
              <w:t>0.019</w:t>
            </w:r>
          </w:p>
        </w:tc>
      </w:tr>
      <w:tr w:rsidR="001D1FF3">
        <w:tc>
          <w:tcPr>
            <w:tcW w:w="0" w:type="auto"/>
            <w:shd w:val="clear" w:color="auto" w:fill="98FB98"/>
          </w:tcPr>
          <w:p w:rsidR="001D1FF3" w:rsidRDefault="003A3940">
            <w:r>
              <w:rPr>
                <w:rStyle w:val="SegmentID"/>
              </w:rPr>
              <w:t>186</w:t>
            </w:r>
            <w:r>
              <w:rPr>
                <w:rStyle w:val="TransUnitID"/>
              </w:rPr>
              <w:t>03505a34-5fa6-4e57-99e3-357d0d1af811</w:t>
            </w:r>
          </w:p>
        </w:tc>
        <w:tc>
          <w:tcPr>
            <w:tcW w:w="0" w:type="auto"/>
            <w:shd w:val="clear" w:color="auto" w:fill="98FB98"/>
          </w:tcPr>
          <w:p w:rsidR="001D1FF3" w:rsidRDefault="003A3940">
            <w:r>
              <w:t>Draft (100%)</w:t>
            </w:r>
          </w:p>
        </w:tc>
        <w:tc>
          <w:tcPr>
            <w:tcW w:w="0" w:type="auto"/>
            <w:shd w:val="clear" w:color="auto" w:fill="98FB98"/>
          </w:tcPr>
          <w:p w:rsidR="001D1FF3" w:rsidRDefault="003A3940">
            <w:r>
              <w:t>3.4</w:t>
            </w:r>
          </w:p>
        </w:tc>
        <w:tc>
          <w:tcPr>
            <w:tcW w:w="0" w:type="auto"/>
            <w:shd w:val="clear" w:color="auto" w:fill="98FB98"/>
          </w:tcPr>
          <w:p w:rsidR="001D1FF3" w:rsidRDefault="003A3940">
            <w:pPr>
              <w:rPr>
                <w:lang w:val="lt-LT"/>
              </w:rPr>
            </w:pPr>
            <w:r>
              <w:rPr>
                <w:lang w:val="lt-LT"/>
              </w:rPr>
              <w:t>3.4</w:t>
            </w:r>
          </w:p>
        </w:tc>
      </w:tr>
      <w:tr w:rsidR="001D1FF3">
        <w:tc>
          <w:tcPr>
            <w:tcW w:w="0" w:type="auto"/>
            <w:shd w:val="clear" w:color="auto" w:fill="98FB98"/>
          </w:tcPr>
          <w:p w:rsidR="001D1FF3" w:rsidRDefault="003A3940">
            <w:r>
              <w:rPr>
                <w:rStyle w:val="SegmentID"/>
              </w:rPr>
              <w:t>187</w:t>
            </w:r>
            <w:r>
              <w:rPr>
                <w:rStyle w:val="TransUnitID"/>
              </w:rPr>
              <w:t>4a78a9ee-4479-43f6-b232-ec06b7ea18b1</w:t>
            </w:r>
          </w:p>
        </w:tc>
        <w:tc>
          <w:tcPr>
            <w:tcW w:w="0" w:type="auto"/>
            <w:shd w:val="clear" w:color="auto" w:fill="98FB98"/>
          </w:tcPr>
          <w:p w:rsidR="001D1FF3" w:rsidRDefault="003A3940">
            <w:r>
              <w:t>Draft (100%)</w:t>
            </w:r>
          </w:p>
        </w:tc>
        <w:tc>
          <w:tcPr>
            <w:tcW w:w="0" w:type="auto"/>
            <w:shd w:val="clear" w:color="auto" w:fill="98FB98"/>
          </w:tcPr>
          <w:p w:rsidR="001D1FF3" w:rsidRDefault="003A3940">
            <w:r>
              <w:t>0.036</w:t>
            </w:r>
          </w:p>
        </w:tc>
        <w:tc>
          <w:tcPr>
            <w:tcW w:w="0" w:type="auto"/>
            <w:shd w:val="clear" w:color="auto" w:fill="98FB98"/>
          </w:tcPr>
          <w:p w:rsidR="001D1FF3" w:rsidRDefault="003A3940">
            <w:pPr>
              <w:rPr>
                <w:lang w:val="lt-LT"/>
              </w:rPr>
            </w:pPr>
            <w:r>
              <w:rPr>
                <w:lang w:val="lt-LT"/>
              </w:rPr>
              <w:t>0.036</w:t>
            </w:r>
          </w:p>
        </w:tc>
      </w:tr>
      <w:tr w:rsidR="001D1FF3">
        <w:tc>
          <w:tcPr>
            <w:tcW w:w="0" w:type="auto"/>
            <w:shd w:val="clear" w:color="auto" w:fill="98FB98"/>
          </w:tcPr>
          <w:p w:rsidR="001D1FF3" w:rsidRDefault="003A3940">
            <w:r>
              <w:rPr>
                <w:rStyle w:val="SegmentID"/>
              </w:rPr>
              <w:lastRenderedPageBreak/>
              <w:t>188</w:t>
            </w:r>
            <w:r>
              <w:rPr>
                <w:rStyle w:val="TransUnitID"/>
              </w:rPr>
              <w:t>250eda8b-f2a8-4cd7-a1ea-63478aa8c06d</w:t>
            </w:r>
          </w:p>
        </w:tc>
        <w:tc>
          <w:tcPr>
            <w:tcW w:w="0" w:type="auto"/>
            <w:shd w:val="clear" w:color="auto" w:fill="98FB98"/>
          </w:tcPr>
          <w:p w:rsidR="001D1FF3" w:rsidRDefault="003A3940">
            <w:r>
              <w:t>Draft (100%)</w:t>
            </w:r>
          </w:p>
        </w:tc>
        <w:tc>
          <w:tcPr>
            <w:tcW w:w="0" w:type="auto"/>
            <w:shd w:val="clear" w:color="auto" w:fill="98FB98"/>
          </w:tcPr>
          <w:p w:rsidR="001D1FF3" w:rsidRDefault="003A3940">
            <w:r>
              <w:t>6.4</w:t>
            </w:r>
          </w:p>
        </w:tc>
        <w:tc>
          <w:tcPr>
            <w:tcW w:w="0" w:type="auto"/>
            <w:shd w:val="clear" w:color="auto" w:fill="98FB98"/>
          </w:tcPr>
          <w:p w:rsidR="001D1FF3" w:rsidRDefault="003A3940">
            <w:pPr>
              <w:rPr>
                <w:lang w:val="lt-LT"/>
              </w:rPr>
            </w:pPr>
            <w:r>
              <w:rPr>
                <w:lang w:val="lt-LT"/>
              </w:rPr>
              <w:t>6.4</w:t>
            </w:r>
          </w:p>
        </w:tc>
      </w:tr>
      <w:tr w:rsidR="001D1FF3">
        <w:tc>
          <w:tcPr>
            <w:tcW w:w="0" w:type="auto"/>
            <w:shd w:val="clear" w:color="auto" w:fill="98FB98"/>
          </w:tcPr>
          <w:p w:rsidR="001D1FF3" w:rsidRDefault="003A3940">
            <w:r>
              <w:rPr>
                <w:rStyle w:val="SegmentID"/>
              </w:rPr>
              <w:t>189</w:t>
            </w:r>
            <w:r>
              <w:rPr>
                <w:rStyle w:val="TransUnitID"/>
              </w:rPr>
              <w:t>2a3e4efc-8760-4ee1-913f-42bb9a116660</w:t>
            </w:r>
          </w:p>
        </w:tc>
        <w:tc>
          <w:tcPr>
            <w:tcW w:w="0" w:type="auto"/>
            <w:shd w:val="clear" w:color="auto" w:fill="98FB98"/>
          </w:tcPr>
          <w:p w:rsidR="001D1FF3" w:rsidRDefault="003A3940">
            <w:r>
              <w:t>Translated (100%)</w:t>
            </w:r>
          </w:p>
        </w:tc>
        <w:tc>
          <w:tcPr>
            <w:tcW w:w="0" w:type="auto"/>
            <w:shd w:val="clear" w:color="auto" w:fill="98FB98"/>
          </w:tcPr>
          <w:p w:rsidR="001D1FF3" w:rsidRDefault="003A3940">
            <w:r>
              <w:t>Human serum 2</w:t>
            </w:r>
          </w:p>
        </w:tc>
        <w:tc>
          <w:tcPr>
            <w:tcW w:w="0" w:type="auto"/>
            <w:shd w:val="clear" w:color="auto" w:fill="98FB98"/>
          </w:tcPr>
          <w:p w:rsidR="001D1FF3" w:rsidRDefault="003A3940">
            <w:pPr>
              <w:rPr>
                <w:lang w:val="lt-LT"/>
              </w:rPr>
            </w:pPr>
            <w:r>
              <w:rPr>
                <w:lang w:val="lt-LT"/>
              </w:rPr>
              <w:t>Žmogaus serumas 2</w:t>
            </w:r>
          </w:p>
        </w:tc>
      </w:tr>
      <w:tr w:rsidR="001D1FF3">
        <w:tc>
          <w:tcPr>
            <w:tcW w:w="0" w:type="auto"/>
            <w:shd w:val="clear" w:color="auto" w:fill="98FB98"/>
          </w:tcPr>
          <w:p w:rsidR="001D1FF3" w:rsidRDefault="003A3940">
            <w:r>
              <w:rPr>
                <w:rStyle w:val="SegmentID"/>
              </w:rPr>
              <w:t>190</w:t>
            </w:r>
            <w:r>
              <w:rPr>
                <w:rStyle w:val="TransUnitID"/>
              </w:rPr>
              <w:t>e255177b-8b7a-4f89-aca9-a4c9c324ff04</w:t>
            </w:r>
          </w:p>
        </w:tc>
        <w:tc>
          <w:tcPr>
            <w:tcW w:w="0" w:type="auto"/>
            <w:shd w:val="clear" w:color="auto" w:fill="98FB98"/>
          </w:tcPr>
          <w:p w:rsidR="001D1FF3" w:rsidRDefault="003A3940">
            <w:r>
              <w:t>Draft (100%)</w:t>
            </w:r>
          </w:p>
        </w:tc>
        <w:tc>
          <w:tcPr>
            <w:tcW w:w="0" w:type="auto"/>
            <w:shd w:val="clear" w:color="auto" w:fill="98FB98"/>
          </w:tcPr>
          <w:p w:rsidR="001D1FF3" w:rsidRDefault="003A3940">
            <w:r>
              <w:t>1.09</w:t>
            </w:r>
          </w:p>
        </w:tc>
        <w:tc>
          <w:tcPr>
            <w:tcW w:w="0" w:type="auto"/>
            <w:shd w:val="clear" w:color="auto" w:fill="98FB98"/>
          </w:tcPr>
          <w:p w:rsidR="001D1FF3" w:rsidRDefault="003A3940">
            <w:pPr>
              <w:rPr>
                <w:lang w:val="lt-LT"/>
              </w:rPr>
            </w:pPr>
            <w:r>
              <w:rPr>
                <w:lang w:val="lt-LT"/>
              </w:rPr>
              <w:t>1.09</w:t>
            </w:r>
          </w:p>
        </w:tc>
      </w:tr>
      <w:tr w:rsidR="001D1FF3">
        <w:tc>
          <w:tcPr>
            <w:tcW w:w="0" w:type="auto"/>
            <w:shd w:val="clear" w:color="auto" w:fill="98FB98"/>
          </w:tcPr>
          <w:p w:rsidR="001D1FF3" w:rsidRDefault="003A3940">
            <w:r>
              <w:rPr>
                <w:rStyle w:val="SegmentID"/>
              </w:rPr>
              <w:t>191</w:t>
            </w:r>
            <w:r>
              <w:rPr>
                <w:rStyle w:val="TransUnitID"/>
              </w:rPr>
              <w:t>28199117-6f44-4693-ace9-0a3a91ec94ad</w:t>
            </w:r>
          </w:p>
        </w:tc>
        <w:tc>
          <w:tcPr>
            <w:tcW w:w="0" w:type="auto"/>
            <w:shd w:val="clear" w:color="auto" w:fill="98FB98"/>
          </w:tcPr>
          <w:p w:rsidR="001D1FF3" w:rsidRDefault="003A3940">
            <w:r>
              <w:t>Draft (100%)</w:t>
            </w:r>
          </w:p>
        </w:tc>
        <w:tc>
          <w:tcPr>
            <w:tcW w:w="0" w:type="auto"/>
            <w:shd w:val="clear" w:color="auto" w:fill="98FB98"/>
          </w:tcPr>
          <w:p w:rsidR="001D1FF3" w:rsidRDefault="003A3940">
            <w:r>
              <w:t>0.027</w:t>
            </w:r>
          </w:p>
        </w:tc>
        <w:tc>
          <w:tcPr>
            <w:tcW w:w="0" w:type="auto"/>
            <w:shd w:val="clear" w:color="auto" w:fill="98FB98"/>
          </w:tcPr>
          <w:p w:rsidR="001D1FF3" w:rsidRDefault="003A3940">
            <w:pPr>
              <w:rPr>
                <w:lang w:val="lt-LT"/>
              </w:rPr>
            </w:pPr>
            <w:r>
              <w:rPr>
                <w:lang w:val="lt-LT"/>
              </w:rPr>
              <w:t>0.027</w:t>
            </w:r>
          </w:p>
        </w:tc>
      </w:tr>
      <w:tr w:rsidR="001D1FF3">
        <w:tc>
          <w:tcPr>
            <w:tcW w:w="0" w:type="auto"/>
            <w:shd w:val="clear" w:color="auto" w:fill="98FB98"/>
          </w:tcPr>
          <w:p w:rsidR="001D1FF3" w:rsidRDefault="003A3940">
            <w:r>
              <w:rPr>
                <w:rStyle w:val="SegmentID"/>
              </w:rPr>
              <w:t>192</w:t>
            </w:r>
            <w:r>
              <w:rPr>
                <w:rStyle w:val="TransUnitID"/>
              </w:rPr>
              <w:t>3dbfd912-8f6b-4e6c-90fb-b5ff44dea024</w:t>
            </w:r>
          </w:p>
        </w:tc>
        <w:tc>
          <w:tcPr>
            <w:tcW w:w="0" w:type="auto"/>
            <w:shd w:val="clear" w:color="auto" w:fill="98FB98"/>
          </w:tcPr>
          <w:p w:rsidR="001D1FF3" w:rsidRDefault="003A3940">
            <w:r>
              <w:t>Draft (100%)</w:t>
            </w:r>
          </w:p>
        </w:tc>
        <w:tc>
          <w:tcPr>
            <w:tcW w:w="0" w:type="auto"/>
            <w:shd w:val="clear" w:color="auto" w:fill="98FB98"/>
          </w:tcPr>
          <w:p w:rsidR="001D1FF3" w:rsidRDefault="003A3940">
            <w:r>
              <w:t>2.5</w:t>
            </w:r>
          </w:p>
        </w:tc>
        <w:tc>
          <w:tcPr>
            <w:tcW w:w="0" w:type="auto"/>
            <w:shd w:val="clear" w:color="auto" w:fill="98FB98"/>
          </w:tcPr>
          <w:p w:rsidR="001D1FF3" w:rsidRDefault="003A3940">
            <w:pPr>
              <w:rPr>
                <w:lang w:val="lt-LT"/>
              </w:rPr>
            </w:pPr>
            <w:r>
              <w:rPr>
                <w:lang w:val="lt-LT"/>
              </w:rPr>
              <w:t>2.5</w:t>
            </w:r>
          </w:p>
        </w:tc>
      </w:tr>
      <w:tr w:rsidR="001D1FF3">
        <w:tc>
          <w:tcPr>
            <w:tcW w:w="0" w:type="auto"/>
            <w:shd w:val="clear" w:color="auto" w:fill="98FB98"/>
          </w:tcPr>
          <w:p w:rsidR="001D1FF3" w:rsidRDefault="003A3940">
            <w:r>
              <w:rPr>
                <w:rStyle w:val="SegmentID"/>
              </w:rPr>
              <w:t>193</w:t>
            </w:r>
            <w:r>
              <w:rPr>
                <w:rStyle w:val="TransUnitID"/>
              </w:rPr>
              <w:t>58d37312-1207-45d1-8d96-a706009211be</w:t>
            </w:r>
          </w:p>
        </w:tc>
        <w:tc>
          <w:tcPr>
            <w:tcW w:w="0" w:type="auto"/>
            <w:shd w:val="clear" w:color="auto" w:fill="98FB98"/>
          </w:tcPr>
          <w:p w:rsidR="001D1FF3" w:rsidRDefault="003A3940">
            <w:r>
              <w:t>Draft (100%)</w:t>
            </w:r>
          </w:p>
        </w:tc>
        <w:tc>
          <w:tcPr>
            <w:tcW w:w="0" w:type="auto"/>
            <w:shd w:val="clear" w:color="auto" w:fill="98FB98"/>
          </w:tcPr>
          <w:p w:rsidR="001D1FF3" w:rsidRDefault="003A3940">
            <w:r>
              <w:t>0.063</w:t>
            </w:r>
          </w:p>
        </w:tc>
        <w:tc>
          <w:tcPr>
            <w:tcW w:w="0" w:type="auto"/>
            <w:shd w:val="clear" w:color="auto" w:fill="98FB98"/>
          </w:tcPr>
          <w:p w:rsidR="001D1FF3" w:rsidRDefault="003A3940">
            <w:pPr>
              <w:rPr>
                <w:lang w:val="lt-LT"/>
              </w:rPr>
            </w:pPr>
            <w:r>
              <w:rPr>
                <w:lang w:val="lt-LT"/>
              </w:rPr>
              <w:t>0.063</w:t>
            </w:r>
          </w:p>
        </w:tc>
      </w:tr>
      <w:tr w:rsidR="001D1FF3">
        <w:tc>
          <w:tcPr>
            <w:tcW w:w="0" w:type="auto"/>
            <w:shd w:val="clear" w:color="auto" w:fill="98FB98"/>
          </w:tcPr>
          <w:p w:rsidR="001D1FF3" w:rsidRDefault="003A3940">
            <w:r>
              <w:rPr>
                <w:rStyle w:val="SegmentID"/>
              </w:rPr>
              <w:t>194</w:t>
            </w:r>
            <w:r>
              <w:rPr>
                <w:rStyle w:val="TransUnitID"/>
              </w:rPr>
              <w:t>3e632a48-243a-43a2-aabc-8f5ef3d2ee9b</w:t>
            </w:r>
          </w:p>
        </w:tc>
        <w:tc>
          <w:tcPr>
            <w:tcW w:w="0" w:type="auto"/>
            <w:shd w:val="clear" w:color="auto" w:fill="98FB98"/>
          </w:tcPr>
          <w:p w:rsidR="001D1FF3" w:rsidRDefault="003A3940">
            <w:r>
              <w:t>Draft (100%)</w:t>
            </w:r>
          </w:p>
        </w:tc>
        <w:tc>
          <w:tcPr>
            <w:tcW w:w="0" w:type="auto"/>
            <w:shd w:val="clear" w:color="auto" w:fill="98FB98"/>
          </w:tcPr>
          <w:p w:rsidR="001D1FF3" w:rsidRDefault="003A3940">
            <w:r>
              <w:t>5.8</w:t>
            </w:r>
          </w:p>
        </w:tc>
        <w:tc>
          <w:tcPr>
            <w:tcW w:w="0" w:type="auto"/>
            <w:shd w:val="clear" w:color="auto" w:fill="98FB98"/>
          </w:tcPr>
          <w:p w:rsidR="001D1FF3" w:rsidRDefault="003A3940">
            <w:pPr>
              <w:rPr>
                <w:lang w:val="lt-LT"/>
              </w:rPr>
            </w:pPr>
            <w:r>
              <w:rPr>
                <w:lang w:val="lt-LT"/>
              </w:rPr>
              <w:t>5.8</w:t>
            </w:r>
          </w:p>
        </w:tc>
      </w:tr>
      <w:tr w:rsidR="001D1FF3">
        <w:tc>
          <w:tcPr>
            <w:tcW w:w="0" w:type="auto"/>
            <w:shd w:val="clear" w:color="auto" w:fill="98FB98"/>
          </w:tcPr>
          <w:p w:rsidR="001D1FF3" w:rsidRDefault="003A3940">
            <w:r>
              <w:rPr>
                <w:rStyle w:val="SegmentID"/>
              </w:rPr>
              <w:t>195</w:t>
            </w:r>
            <w:r>
              <w:rPr>
                <w:rStyle w:val="TransUnitID"/>
              </w:rPr>
              <w:t>3a7230be-7cb5-4e22-90e3-a55ba33dd89a</w:t>
            </w:r>
          </w:p>
        </w:tc>
        <w:tc>
          <w:tcPr>
            <w:tcW w:w="0" w:type="auto"/>
            <w:shd w:val="clear" w:color="auto" w:fill="98FB98"/>
          </w:tcPr>
          <w:p w:rsidR="001D1FF3" w:rsidRDefault="003A3940">
            <w:r>
              <w:t>Translated (100%)</w:t>
            </w:r>
          </w:p>
        </w:tc>
        <w:tc>
          <w:tcPr>
            <w:tcW w:w="0" w:type="auto"/>
            <w:shd w:val="clear" w:color="auto" w:fill="98FB98"/>
          </w:tcPr>
          <w:p w:rsidR="001D1FF3" w:rsidRDefault="003A3940">
            <w:r>
              <w:t>Human serum 3</w:t>
            </w:r>
          </w:p>
        </w:tc>
        <w:tc>
          <w:tcPr>
            <w:tcW w:w="0" w:type="auto"/>
            <w:shd w:val="clear" w:color="auto" w:fill="98FB98"/>
          </w:tcPr>
          <w:p w:rsidR="001D1FF3" w:rsidRDefault="003A3940">
            <w:pPr>
              <w:rPr>
                <w:lang w:val="lt-LT"/>
              </w:rPr>
            </w:pPr>
            <w:r>
              <w:rPr>
                <w:lang w:val="lt-LT"/>
              </w:rPr>
              <w:t>Žmogaus serumas 3</w:t>
            </w:r>
          </w:p>
        </w:tc>
      </w:tr>
      <w:tr w:rsidR="001D1FF3">
        <w:tc>
          <w:tcPr>
            <w:tcW w:w="0" w:type="auto"/>
            <w:shd w:val="clear" w:color="auto" w:fill="98FB98"/>
          </w:tcPr>
          <w:p w:rsidR="001D1FF3" w:rsidRDefault="003A3940">
            <w:r>
              <w:rPr>
                <w:rStyle w:val="SegmentID"/>
              </w:rPr>
              <w:t>196</w:t>
            </w:r>
            <w:r>
              <w:rPr>
                <w:rStyle w:val="TransUnitID"/>
              </w:rPr>
              <w:t>6d8e93a6-4390-4284-991e-af13567344fa</w:t>
            </w:r>
          </w:p>
        </w:tc>
        <w:tc>
          <w:tcPr>
            <w:tcW w:w="0" w:type="auto"/>
            <w:shd w:val="clear" w:color="auto" w:fill="98FB98"/>
          </w:tcPr>
          <w:p w:rsidR="001D1FF3" w:rsidRDefault="003A3940">
            <w:r>
              <w:t>Draft (100%)</w:t>
            </w:r>
          </w:p>
        </w:tc>
        <w:tc>
          <w:tcPr>
            <w:tcW w:w="0" w:type="auto"/>
            <w:shd w:val="clear" w:color="auto" w:fill="98FB98"/>
          </w:tcPr>
          <w:p w:rsidR="001D1FF3" w:rsidRDefault="003A3940">
            <w:r>
              <w:t>1.85</w:t>
            </w:r>
          </w:p>
        </w:tc>
        <w:tc>
          <w:tcPr>
            <w:tcW w:w="0" w:type="auto"/>
            <w:shd w:val="clear" w:color="auto" w:fill="98FB98"/>
          </w:tcPr>
          <w:p w:rsidR="001D1FF3" w:rsidRDefault="003A3940">
            <w:pPr>
              <w:rPr>
                <w:lang w:val="lt-LT"/>
              </w:rPr>
            </w:pPr>
            <w:r>
              <w:rPr>
                <w:lang w:val="lt-LT"/>
              </w:rPr>
              <w:t>1.85</w:t>
            </w:r>
          </w:p>
        </w:tc>
      </w:tr>
      <w:tr w:rsidR="001D1FF3">
        <w:tc>
          <w:tcPr>
            <w:tcW w:w="0" w:type="auto"/>
            <w:shd w:val="clear" w:color="auto" w:fill="98FB98"/>
          </w:tcPr>
          <w:p w:rsidR="001D1FF3" w:rsidRDefault="003A3940">
            <w:r>
              <w:rPr>
                <w:rStyle w:val="SegmentID"/>
              </w:rPr>
              <w:t>197</w:t>
            </w:r>
            <w:r>
              <w:rPr>
                <w:rStyle w:val="TransUnitID"/>
              </w:rPr>
              <w:t>2e882a82-3d63-44ce-aba8-c37416a1652a</w:t>
            </w:r>
          </w:p>
        </w:tc>
        <w:tc>
          <w:tcPr>
            <w:tcW w:w="0" w:type="auto"/>
            <w:shd w:val="clear" w:color="auto" w:fill="98FB98"/>
          </w:tcPr>
          <w:p w:rsidR="001D1FF3" w:rsidRDefault="003A3940">
            <w:r>
              <w:t>Draft (100%)</w:t>
            </w:r>
          </w:p>
        </w:tc>
        <w:tc>
          <w:tcPr>
            <w:tcW w:w="0" w:type="auto"/>
            <w:shd w:val="clear" w:color="auto" w:fill="98FB98"/>
          </w:tcPr>
          <w:p w:rsidR="001D1FF3" w:rsidRDefault="003A3940">
            <w:r>
              <w:t>0.039</w:t>
            </w:r>
          </w:p>
        </w:tc>
        <w:tc>
          <w:tcPr>
            <w:tcW w:w="0" w:type="auto"/>
            <w:shd w:val="clear" w:color="auto" w:fill="98FB98"/>
          </w:tcPr>
          <w:p w:rsidR="001D1FF3" w:rsidRDefault="003A3940">
            <w:pPr>
              <w:rPr>
                <w:lang w:val="lt-LT"/>
              </w:rPr>
            </w:pPr>
            <w:r>
              <w:rPr>
                <w:lang w:val="lt-LT"/>
              </w:rPr>
              <w:t>0.039</w:t>
            </w:r>
          </w:p>
        </w:tc>
      </w:tr>
      <w:tr w:rsidR="001D1FF3">
        <w:tc>
          <w:tcPr>
            <w:tcW w:w="0" w:type="auto"/>
            <w:shd w:val="clear" w:color="auto" w:fill="98FB98"/>
          </w:tcPr>
          <w:p w:rsidR="001D1FF3" w:rsidRDefault="003A3940">
            <w:r>
              <w:rPr>
                <w:rStyle w:val="SegmentID"/>
              </w:rPr>
              <w:t>198</w:t>
            </w:r>
            <w:r>
              <w:rPr>
                <w:rStyle w:val="TransUnitID"/>
              </w:rPr>
              <w:t>0dbb37a0-c5b1-4cee-a7d4-c9962e0b1b52</w:t>
            </w:r>
          </w:p>
        </w:tc>
        <w:tc>
          <w:tcPr>
            <w:tcW w:w="0" w:type="auto"/>
            <w:shd w:val="clear" w:color="auto" w:fill="98FB98"/>
          </w:tcPr>
          <w:p w:rsidR="001D1FF3" w:rsidRDefault="003A3940">
            <w:r>
              <w:t>Draft (100%)</w:t>
            </w:r>
          </w:p>
        </w:tc>
        <w:tc>
          <w:tcPr>
            <w:tcW w:w="0" w:type="auto"/>
            <w:shd w:val="clear" w:color="auto" w:fill="98FB98"/>
          </w:tcPr>
          <w:p w:rsidR="001D1FF3" w:rsidRDefault="003A3940">
            <w:r>
              <w:t>2.1</w:t>
            </w:r>
          </w:p>
        </w:tc>
        <w:tc>
          <w:tcPr>
            <w:tcW w:w="0" w:type="auto"/>
            <w:shd w:val="clear" w:color="auto" w:fill="98FB98"/>
          </w:tcPr>
          <w:p w:rsidR="001D1FF3" w:rsidRDefault="003A3940">
            <w:pPr>
              <w:rPr>
                <w:lang w:val="lt-LT"/>
              </w:rPr>
            </w:pPr>
            <w:r>
              <w:rPr>
                <w:lang w:val="lt-LT"/>
              </w:rPr>
              <w:t>2.1</w:t>
            </w:r>
          </w:p>
        </w:tc>
      </w:tr>
      <w:tr w:rsidR="001D1FF3">
        <w:tc>
          <w:tcPr>
            <w:tcW w:w="0" w:type="auto"/>
            <w:shd w:val="clear" w:color="auto" w:fill="98FB98"/>
          </w:tcPr>
          <w:p w:rsidR="001D1FF3" w:rsidRDefault="003A3940">
            <w:r>
              <w:rPr>
                <w:rStyle w:val="SegmentID"/>
              </w:rPr>
              <w:t>199</w:t>
            </w:r>
            <w:r>
              <w:rPr>
                <w:rStyle w:val="TransUnitID"/>
              </w:rPr>
              <w:t>890dab8f-3b63-4a9d-9530-080bceb5ed2b</w:t>
            </w:r>
          </w:p>
        </w:tc>
        <w:tc>
          <w:tcPr>
            <w:tcW w:w="0" w:type="auto"/>
            <w:shd w:val="clear" w:color="auto" w:fill="98FB98"/>
          </w:tcPr>
          <w:p w:rsidR="001D1FF3" w:rsidRDefault="003A3940">
            <w:r>
              <w:t>Draft (100%)</w:t>
            </w:r>
          </w:p>
        </w:tc>
        <w:tc>
          <w:tcPr>
            <w:tcW w:w="0" w:type="auto"/>
            <w:shd w:val="clear" w:color="auto" w:fill="98FB98"/>
          </w:tcPr>
          <w:p w:rsidR="001D1FF3" w:rsidRDefault="003A3940">
            <w:r>
              <w:t>0.083</w:t>
            </w:r>
          </w:p>
        </w:tc>
        <w:tc>
          <w:tcPr>
            <w:tcW w:w="0" w:type="auto"/>
            <w:shd w:val="clear" w:color="auto" w:fill="98FB98"/>
          </w:tcPr>
          <w:p w:rsidR="001D1FF3" w:rsidRDefault="003A3940">
            <w:pPr>
              <w:rPr>
                <w:lang w:val="lt-LT"/>
              </w:rPr>
            </w:pPr>
            <w:r>
              <w:rPr>
                <w:lang w:val="lt-LT"/>
              </w:rPr>
              <w:t>0.083</w:t>
            </w:r>
          </w:p>
        </w:tc>
      </w:tr>
      <w:tr w:rsidR="001D1FF3">
        <w:tc>
          <w:tcPr>
            <w:tcW w:w="0" w:type="auto"/>
            <w:shd w:val="clear" w:color="auto" w:fill="98FB98"/>
          </w:tcPr>
          <w:p w:rsidR="001D1FF3" w:rsidRDefault="003A3940">
            <w:r>
              <w:rPr>
                <w:rStyle w:val="SegmentID"/>
              </w:rPr>
              <w:t>200</w:t>
            </w:r>
            <w:r>
              <w:rPr>
                <w:rStyle w:val="TransUnitID"/>
              </w:rPr>
              <w:t>f065fe07-1f0a-4997-a86e-2188df26588a</w:t>
            </w:r>
          </w:p>
        </w:tc>
        <w:tc>
          <w:tcPr>
            <w:tcW w:w="0" w:type="auto"/>
            <w:shd w:val="clear" w:color="auto" w:fill="98FB98"/>
          </w:tcPr>
          <w:p w:rsidR="001D1FF3" w:rsidRDefault="003A3940">
            <w:r>
              <w:t>Draft (100%)</w:t>
            </w:r>
          </w:p>
        </w:tc>
        <w:tc>
          <w:tcPr>
            <w:tcW w:w="0" w:type="auto"/>
            <w:shd w:val="clear" w:color="auto" w:fill="98FB98"/>
          </w:tcPr>
          <w:p w:rsidR="001D1FF3" w:rsidRDefault="003A3940">
            <w:r>
              <w:t>4.5</w:t>
            </w:r>
          </w:p>
        </w:tc>
        <w:tc>
          <w:tcPr>
            <w:tcW w:w="0" w:type="auto"/>
            <w:shd w:val="clear" w:color="auto" w:fill="98FB98"/>
          </w:tcPr>
          <w:p w:rsidR="001D1FF3" w:rsidRDefault="003A3940">
            <w:pPr>
              <w:rPr>
                <w:lang w:val="lt-LT"/>
              </w:rPr>
            </w:pPr>
            <w:r>
              <w:rPr>
                <w:lang w:val="lt-LT"/>
              </w:rPr>
              <w:t>4.5</w:t>
            </w:r>
          </w:p>
        </w:tc>
      </w:tr>
      <w:tr w:rsidR="001D1FF3">
        <w:tc>
          <w:tcPr>
            <w:tcW w:w="0" w:type="auto"/>
            <w:shd w:val="clear" w:color="auto" w:fill="98FB98"/>
          </w:tcPr>
          <w:p w:rsidR="001D1FF3" w:rsidRDefault="003A3940">
            <w:r>
              <w:rPr>
                <w:rStyle w:val="SegmentID"/>
              </w:rPr>
              <w:t>201</w:t>
            </w:r>
            <w:r>
              <w:rPr>
                <w:rStyle w:val="TransUnitID"/>
              </w:rPr>
              <w:t>1da95db5-ee09-4bb4-bbc3-ce560fa6dbb2</w:t>
            </w:r>
          </w:p>
        </w:tc>
        <w:tc>
          <w:tcPr>
            <w:tcW w:w="0" w:type="auto"/>
            <w:shd w:val="clear" w:color="auto" w:fill="98FB98"/>
          </w:tcPr>
          <w:p w:rsidR="001D1FF3" w:rsidRDefault="003A3940">
            <w:r>
              <w:t>Translated (100%)</w:t>
            </w:r>
          </w:p>
        </w:tc>
        <w:tc>
          <w:tcPr>
            <w:tcW w:w="0" w:type="auto"/>
            <w:shd w:val="clear" w:color="auto" w:fill="98FB98"/>
          </w:tcPr>
          <w:p w:rsidR="001D1FF3" w:rsidRDefault="003A3940">
            <w:r>
              <w:t>Human serum 4</w:t>
            </w:r>
          </w:p>
        </w:tc>
        <w:tc>
          <w:tcPr>
            <w:tcW w:w="0" w:type="auto"/>
            <w:shd w:val="clear" w:color="auto" w:fill="98FB98"/>
          </w:tcPr>
          <w:p w:rsidR="001D1FF3" w:rsidRDefault="003A3940">
            <w:pPr>
              <w:rPr>
                <w:lang w:val="lt-LT"/>
              </w:rPr>
            </w:pPr>
            <w:r>
              <w:rPr>
                <w:lang w:val="lt-LT"/>
              </w:rPr>
              <w:t>Žmogaus serumas 4</w:t>
            </w:r>
          </w:p>
        </w:tc>
      </w:tr>
      <w:tr w:rsidR="001D1FF3">
        <w:tc>
          <w:tcPr>
            <w:tcW w:w="0" w:type="auto"/>
            <w:shd w:val="clear" w:color="auto" w:fill="98FB98"/>
          </w:tcPr>
          <w:p w:rsidR="001D1FF3" w:rsidRDefault="003A3940">
            <w:r>
              <w:rPr>
                <w:rStyle w:val="SegmentID"/>
              </w:rPr>
              <w:t>202</w:t>
            </w:r>
            <w:r>
              <w:rPr>
                <w:rStyle w:val="TransUnitID"/>
              </w:rPr>
              <w:t>8fde5dcf-ad32-4cd7-969e-1156e3af3b10</w:t>
            </w:r>
          </w:p>
        </w:tc>
        <w:tc>
          <w:tcPr>
            <w:tcW w:w="0" w:type="auto"/>
            <w:shd w:val="clear" w:color="auto" w:fill="98FB98"/>
          </w:tcPr>
          <w:p w:rsidR="001D1FF3" w:rsidRDefault="003A3940">
            <w:r>
              <w:t>Draft (100%)</w:t>
            </w:r>
          </w:p>
        </w:tc>
        <w:tc>
          <w:tcPr>
            <w:tcW w:w="0" w:type="auto"/>
            <w:shd w:val="clear" w:color="auto" w:fill="98FB98"/>
          </w:tcPr>
          <w:p w:rsidR="001D1FF3" w:rsidRDefault="003A3940">
            <w:r>
              <w:t>2.38</w:t>
            </w:r>
          </w:p>
        </w:tc>
        <w:tc>
          <w:tcPr>
            <w:tcW w:w="0" w:type="auto"/>
            <w:shd w:val="clear" w:color="auto" w:fill="98FB98"/>
          </w:tcPr>
          <w:p w:rsidR="001D1FF3" w:rsidRDefault="003A3940">
            <w:pPr>
              <w:rPr>
                <w:lang w:val="lt-LT"/>
              </w:rPr>
            </w:pPr>
            <w:r>
              <w:rPr>
                <w:lang w:val="lt-LT"/>
              </w:rPr>
              <w:t>2.38</w:t>
            </w:r>
          </w:p>
        </w:tc>
      </w:tr>
      <w:tr w:rsidR="001D1FF3">
        <w:tc>
          <w:tcPr>
            <w:tcW w:w="0" w:type="auto"/>
            <w:shd w:val="clear" w:color="auto" w:fill="98FB98"/>
          </w:tcPr>
          <w:p w:rsidR="001D1FF3" w:rsidRDefault="003A3940">
            <w:r>
              <w:rPr>
                <w:rStyle w:val="SegmentID"/>
              </w:rPr>
              <w:t>203</w:t>
            </w:r>
            <w:r>
              <w:rPr>
                <w:rStyle w:val="TransUnitID"/>
              </w:rPr>
              <w:t>3e77f082-a185-4571-82f4-1d247a1905f8</w:t>
            </w:r>
          </w:p>
        </w:tc>
        <w:tc>
          <w:tcPr>
            <w:tcW w:w="0" w:type="auto"/>
            <w:shd w:val="clear" w:color="auto" w:fill="98FB98"/>
          </w:tcPr>
          <w:p w:rsidR="001D1FF3" w:rsidRDefault="003A3940">
            <w:r>
              <w:t>Draft (100%)</w:t>
            </w:r>
          </w:p>
        </w:tc>
        <w:tc>
          <w:tcPr>
            <w:tcW w:w="0" w:type="auto"/>
            <w:shd w:val="clear" w:color="auto" w:fill="98FB98"/>
          </w:tcPr>
          <w:p w:rsidR="001D1FF3" w:rsidRDefault="003A3940">
            <w:r>
              <w:t>0.055</w:t>
            </w:r>
          </w:p>
        </w:tc>
        <w:tc>
          <w:tcPr>
            <w:tcW w:w="0" w:type="auto"/>
            <w:shd w:val="clear" w:color="auto" w:fill="98FB98"/>
          </w:tcPr>
          <w:p w:rsidR="001D1FF3" w:rsidRDefault="003A3940">
            <w:pPr>
              <w:rPr>
                <w:lang w:val="lt-LT"/>
              </w:rPr>
            </w:pPr>
            <w:r>
              <w:rPr>
                <w:lang w:val="lt-LT"/>
              </w:rPr>
              <w:t>0.055</w:t>
            </w:r>
          </w:p>
        </w:tc>
      </w:tr>
      <w:tr w:rsidR="001D1FF3">
        <w:tc>
          <w:tcPr>
            <w:tcW w:w="0" w:type="auto"/>
            <w:shd w:val="clear" w:color="auto" w:fill="98FB98"/>
          </w:tcPr>
          <w:p w:rsidR="001D1FF3" w:rsidRDefault="003A3940">
            <w:r>
              <w:rPr>
                <w:rStyle w:val="SegmentID"/>
              </w:rPr>
              <w:t>204</w:t>
            </w:r>
            <w:r>
              <w:rPr>
                <w:rStyle w:val="TransUnitID"/>
              </w:rPr>
              <w:t>030bf3d7-8f55-4da5-b8d5-027981a9f33e</w:t>
            </w:r>
          </w:p>
        </w:tc>
        <w:tc>
          <w:tcPr>
            <w:tcW w:w="0" w:type="auto"/>
            <w:shd w:val="clear" w:color="auto" w:fill="98FB98"/>
          </w:tcPr>
          <w:p w:rsidR="001D1FF3" w:rsidRDefault="003A3940">
            <w:r>
              <w:t>Draft (100%)</w:t>
            </w:r>
          </w:p>
        </w:tc>
        <w:tc>
          <w:tcPr>
            <w:tcW w:w="0" w:type="auto"/>
            <w:shd w:val="clear" w:color="auto" w:fill="98FB98"/>
          </w:tcPr>
          <w:p w:rsidR="001D1FF3" w:rsidRDefault="003A3940">
            <w:r>
              <w:t>2.3</w:t>
            </w:r>
          </w:p>
        </w:tc>
        <w:tc>
          <w:tcPr>
            <w:tcW w:w="0" w:type="auto"/>
            <w:shd w:val="clear" w:color="auto" w:fill="98FB98"/>
          </w:tcPr>
          <w:p w:rsidR="001D1FF3" w:rsidRDefault="003A3940">
            <w:pPr>
              <w:rPr>
                <w:lang w:val="lt-LT"/>
              </w:rPr>
            </w:pPr>
            <w:r>
              <w:rPr>
                <w:lang w:val="lt-LT"/>
              </w:rPr>
              <w:t>2.3</w:t>
            </w:r>
          </w:p>
        </w:tc>
      </w:tr>
      <w:tr w:rsidR="001D1FF3">
        <w:tc>
          <w:tcPr>
            <w:tcW w:w="0" w:type="auto"/>
            <w:shd w:val="clear" w:color="auto" w:fill="98FB98"/>
          </w:tcPr>
          <w:p w:rsidR="001D1FF3" w:rsidRDefault="003A3940">
            <w:r>
              <w:rPr>
                <w:rStyle w:val="SegmentID"/>
              </w:rPr>
              <w:t>205</w:t>
            </w:r>
            <w:r>
              <w:rPr>
                <w:rStyle w:val="TransUnitID"/>
              </w:rPr>
              <w:t>c39410c6-61ed-476f-b2a3-17a81bb405a2</w:t>
            </w:r>
          </w:p>
        </w:tc>
        <w:tc>
          <w:tcPr>
            <w:tcW w:w="0" w:type="auto"/>
            <w:shd w:val="clear" w:color="auto" w:fill="98FB98"/>
          </w:tcPr>
          <w:p w:rsidR="001D1FF3" w:rsidRDefault="003A3940">
            <w:r>
              <w:t>Draft (100%)</w:t>
            </w:r>
          </w:p>
        </w:tc>
        <w:tc>
          <w:tcPr>
            <w:tcW w:w="0" w:type="auto"/>
            <w:shd w:val="clear" w:color="auto" w:fill="98FB98"/>
          </w:tcPr>
          <w:p w:rsidR="001D1FF3" w:rsidRDefault="003A3940">
            <w:r>
              <w:t>0.092</w:t>
            </w:r>
          </w:p>
        </w:tc>
        <w:tc>
          <w:tcPr>
            <w:tcW w:w="0" w:type="auto"/>
            <w:shd w:val="clear" w:color="auto" w:fill="98FB98"/>
          </w:tcPr>
          <w:p w:rsidR="001D1FF3" w:rsidRDefault="003A3940">
            <w:pPr>
              <w:rPr>
                <w:lang w:val="lt-LT"/>
              </w:rPr>
            </w:pPr>
            <w:r>
              <w:rPr>
                <w:lang w:val="lt-LT"/>
              </w:rPr>
              <w:t>0.092</w:t>
            </w:r>
          </w:p>
        </w:tc>
      </w:tr>
      <w:tr w:rsidR="001D1FF3">
        <w:tc>
          <w:tcPr>
            <w:tcW w:w="0" w:type="auto"/>
            <w:shd w:val="clear" w:color="auto" w:fill="98FB98"/>
          </w:tcPr>
          <w:p w:rsidR="001D1FF3" w:rsidRDefault="003A3940">
            <w:r>
              <w:rPr>
                <w:rStyle w:val="SegmentID"/>
              </w:rPr>
              <w:t>206</w:t>
            </w:r>
            <w:r>
              <w:rPr>
                <w:rStyle w:val="TransUnitID"/>
              </w:rPr>
              <w:t>8294b0f4-2a17-4551-8282-eb15a691046</w:t>
            </w:r>
            <w:r>
              <w:rPr>
                <w:rStyle w:val="TransUnitID"/>
              </w:rPr>
              <w:t>3</w:t>
            </w:r>
          </w:p>
        </w:tc>
        <w:tc>
          <w:tcPr>
            <w:tcW w:w="0" w:type="auto"/>
            <w:shd w:val="clear" w:color="auto" w:fill="98FB98"/>
          </w:tcPr>
          <w:p w:rsidR="001D1FF3" w:rsidRDefault="003A3940">
            <w:r>
              <w:t>Draft (100%)</w:t>
            </w:r>
          </w:p>
        </w:tc>
        <w:tc>
          <w:tcPr>
            <w:tcW w:w="0" w:type="auto"/>
            <w:shd w:val="clear" w:color="auto" w:fill="98FB98"/>
          </w:tcPr>
          <w:p w:rsidR="001D1FF3" w:rsidRDefault="003A3940">
            <w:r>
              <w:t>3.8</w:t>
            </w:r>
          </w:p>
        </w:tc>
        <w:tc>
          <w:tcPr>
            <w:tcW w:w="0" w:type="auto"/>
            <w:shd w:val="clear" w:color="auto" w:fill="98FB98"/>
          </w:tcPr>
          <w:p w:rsidR="001D1FF3" w:rsidRDefault="003A3940">
            <w:pPr>
              <w:rPr>
                <w:lang w:val="lt-LT"/>
              </w:rPr>
            </w:pPr>
            <w:r>
              <w:rPr>
                <w:lang w:val="lt-LT"/>
              </w:rPr>
              <w:t>3.8</w:t>
            </w:r>
          </w:p>
        </w:tc>
      </w:tr>
      <w:tr w:rsidR="001D1FF3">
        <w:tc>
          <w:tcPr>
            <w:tcW w:w="0" w:type="auto"/>
            <w:shd w:val="clear" w:color="auto" w:fill="98FB98"/>
          </w:tcPr>
          <w:p w:rsidR="001D1FF3" w:rsidRDefault="003A3940">
            <w:r>
              <w:rPr>
                <w:rStyle w:val="SegmentID"/>
              </w:rPr>
              <w:t>207</w:t>
            </w:r>
            <w:r>
              <w:rPr>
                <w:rStyle w:val="TransUnitID"/>
              </w:rPr>
              <w:t>f9c3c745-7291-4c37-b5fc-87a44ae11359</w:t>
            </w:r>
          </w:p>
        </w:tc>
        <w:tc>
          <w:tcPr>
            <w:tcW w:w="0" w:type="auto"/>
            <w:shd w:val="clear" w:color="auto" w:fill="98FB98"/>
          </w:tcPr>
          <w:p w:rsidR="001D1FF3" w:rsidRDefault="003A3940">
            <w:r>
              <w:t xml:space="preserve">Translated </w:t>
            </w:r>
            <w:r>
              <w:lastRenderedPageBreak/>
              <w:t>(100%)</w:t>
            </w:r>
          </w:p>
        </w:tc>
        <w:tc>
          <w:tcPr>
            <w:tcW w:w="0" w:type="auto"/>
            <w:shd w:val="clear" w:color="auto" w:fill="98FB98"/>
          </w:tcPr>
          <w:p w:rsidR="001D1FF3" w:rsidRDefault="003A3940">
            <w:r>
              <w:lastRenderedPageBreak/>
              <w:t>Human serum 5</w:t>
            </w:r>
          </w:p>
        </w:tc>
        <w:tc>
          <w:tcPr>
            <w:tcW w:w="0" w:type="auto"/>
            <w:shd w:val="clear" w:color="auto" w:fill="98FB98"/>
          </w:tcPr>
          <w:p w:rsidR="001D1FF3" w:rsidRDefault="003A3940">
            <w:pPr>
              <w:rPr>
                <w:lang w:val="lt-LT"/>
              </w:rPr>
            </w:pPr>
            <w:r>
              <w:rPr>
                <w:lang w:val="lt-LT"/>
              </w:rPr>
              <w:t>Žmogaus serumas 5</w:t>
            </w:r>
          </w:p>
        </w:tc>
      </w:tr>
      <w:tr w:rsidR="001D1FF3">
        <w:tc>
          <w:tcPr>
            <w:tcW w:w="0" w:type="auto"/>
            <w:shd w:val="clear" w:color="auto" w:fill="98FB98"/>
          </w:tcPr>
          <w:p w:rsidR="001D1FF3" w:rsidRDefault="003A3940">
            <w:r>
              <w:rPr>
                <w:rStyle w:val="SegmentID"/>
              </w:rPr>
              <w:lastRenderedPageBreak/>
              <w:t>208</w:t>
            </w:r>
            <w:r>
              <w:rPr>
                <w:rStyle w:val="TransUnitID"/>
              </w:rPr>
              <w:t>d91195c8-a6f7-4353-bc92-3b0563a03e66</w:t>
            </w:r>
          </w:p>
        </w:tc>
        <w:tc>
          <w:tcPr>
            <w:tcW w:w="0" w:type="auto"/>
            <w:shd w:val="clear" w:color="auto" w:fill="98FB98"/>
          </w:tcPr>
          <w:p w:rsidR="001D1FF3" w:rsidRDefault="003A3940">
            <w:r>
              <w:t>Draft (100%)</w:t>
            </w:r>
          </w:p>
        </w:tc>
        <w:tc>
          <w:tcPr>
            <w:tcW w:w="0" w:type="auto"/>
            <w:shd w:val="clear" w:color="auto" w:fill="98FB98"/>
          </w:tcPr>
          <w:p w:rsidR="001D1FF3" w:rsidRDefault="003A3940">
            <w:r>
              <w:t>4.67</w:t>
            </w:r>
          </w:p>
        </w:tc>
        <w:tc>
          <w:tcPr>
            <w:tcW w:w="0" w:type="auto"/>
            <w:shd w:val="clear" w:color="auto" w:fill="98FB98"/>
          </w:tcPr>
          <w:p w:rsidR="001D1FF3" w:rsidRDefault="003A3940">
            <w:pPr>
              <w:rPr>
                <w:lang w:val="lt-LT"/>
              </w:rPr>
            </w:pPr>
            <w:r>
              <w:rPr>
                <w:lang w:val="lt-LT"/>
              </w:rPr>
              <w:t>4.67</w:t>
            </w:r>
          </w:p>
        </w:tc>
      </w:tr>
      <w:tr w:rsidR="001D1FF3">
        <w:tc>
          <w:tcPr>
            <w:tcW w:w="0" w:type="auto"/>
            <w:shd w:val="clear" w:color="auto" w:fill="98FB98"/>
          </w:tcPr>
          <w:p w:rsidR="001D1FF3" w:rsidRDefault="003A3940">
            <w:r>
              <w:rPr>
                <w:rStyle w:val="SegmentID"/>
              </w:rPr>
              <w:t>209</w:t>
            </w:r>
            <w:r>
              <w:rPr>
                <w:rStyle w:val="TransUnitID"/>
              </w:rPr>
              <w:t>da148494-6b1c-480f-8089-589dc00802a3</w:t>
            </w:r>
          </w:p>
        </w:tc>
        <w:tc>
          <w:tcPr>
            <w:tcW w:w="0" w:type="auto"/>
            <w:shd w:val="clear" w:color="auto" w:fill="98FB98"/>
          </w:tcPr>
          <w:p w:rsidR="001D1FF3" w:rsidRDefault="003A3940">
            <w:r>
              <w:t>Draft (100%)</w:t>
            </w:r>
          </w:p>
        </w:tc>
        <w:tc>
          <w:tcPr>
            <w:tcW w:w="0" w:type="auto"/>
            <w:shd w:val="clear" w:color="auto" w:fill="98FB98"/>
          </w:tcPr>
          <w:p w:rsidR="001D1FF3" w:rsidRDefault="003A3940">
            <w:r>
              <w:t>0.119</w:t>
            </w:r>
          </w:p>
        </w:tc>
        <w:tc>
          <w:tcPr>
            <w:tcW w:w="0" w:type="auto"/>
            <w:shd w:val="clear" w:color="auto" w:fill="98FB98"/>
          </w:tcPr>
          <w:p w:rsidR="001D1FF3" w:rsidRDefault="003A3940">
            <w:pPr>
              <w:rPr>
                <w:lang w:val="lt-LT"/>
              </w:rPr>
            </w:pPr>
            <w:r>
              <w:rPr>
                <w:lang w:val="lt-LT"/>
              </w:rPr>
              <w:t>0.119</w:t>
            </w:r>
          </w:p>
        </w:tc>
      </w:tr>
      <w:tr w:rsidR="001D1FF3">
        <w:tc>
          <w:tcPr>
            <w:tcW w:w="0" w:type="auto"/>
            <w:shd w:val="clear" w:color="auto" w:fill="98FB98"/>
          </w:tcPr>
          <w:p w:rsidR="001D1FF3" w:rsidRDefault="003A3940">
            <w:r>
              <w:rPr>
                <w:rStyle w:val="SegmentID"/>
              </w:rPr>
              <w:t>210</w:t>
            </w:r>
            <w:r>
              <w:rPr>
                <w:rStyle w:val="TransUnitID"/>
              </w:rPr>
              <w:t>84eb742f-2c14-48ab-919a-3fb0fd1acbd9</w:t>
            </w:r>
          </w:p>
        </w:tc>
        <w:tc>
          <w:tcPr>
            <w:tcW w:w="0" w:type="auto"/>
            <w:shd w:val="clear" w:color="auto" w:fill="98FB98"/>
          </w:tcPr>
          <w:p w:rsidR="001D1FF3" w:rsidRDefault="003A3940">
            <w:r>
              <w:t>Draft (100%)</w:t>
            </w:r>
          </w:p>
        </w:tc>
        <w:tc>
          <w:tcPr>
            <w:tcW w:w="0" w:type="auto"/>
            <w:shd w:val="clear" w:color="auto" w:fill="98FB98"/>
          </w:tcPr>
          <w:p w:rsidR="001D1FF3" w:rsidRDefault="003A3940">
            <w:r>
              <w:t>2.5</w:t>
            </w:r>
          </w:p>
        </w:tc>
        <w:tc>
          <w:tcPr>
            <w:tcW w:w="0" w:type="auto"/>
            <w:shd w:val="clear" w:color="auto" w:fill="98FB98"/>
          </w:tcPr>
          <w:p w:rsidR="001D1FF3" w:rsidRDefault="003A3940">
            <w:pPr>
              <w:rPr>
                <w:lang w:val="lt-LT"/>
              </w:rPr>
            </w:pPr>
            <w:r>
              <w:rPr>
                <w:lang w:val="lt-LT"/>
              </w:rPr>
              <w:t>2.5</w:t>
            </w:r>
          </w:p>
        </w:tc>
      </w:tr>
      <w:tr w:rsidR="001D1FF3">
        <w:tc>
          <w:tcPr>
            <w:tcW w:w="0" w:type="auto"/>
            <w:shd w:val="clear" w:color="auto" w:fill="98FB98"/>
          </w:tcPr>
          <w:p w:rsidR="001D1FF3" w:rsidRDefault="003A3940">
            <w:r>
              <w:rPr>
                <w:rStyle w:val="SegmentID"/>
              </w:rPr>
              <w:t>211</w:t>
            </w:r>
            <w:r>
              <w:rPr>
                <w:rStyle w:val="TransUnitID"/>
              </w:rPr>
              <w:t>1fc4ac67-2b3e-45e8-8558-ea0cb7168aa5</w:t>
            </w:r>
          </w:p>
        </w:tc>
        <w:tc>
          <w:tcPr>
            <w:tcW w:w="0" w:type="auto"/>
            <w:shd w:val="clear" w:color="auto" w:fill="98FB98"/>
          </w:tcPr>
          <w:p w:rsidR="001D1FF3" w:rsidRDefault="003A3940">
            <w:r>
              <w:t>Draft (100%)</w:t>
            </w:r>
          </w:p>
        </w:tc>
        <w:tc>
          <w:tcPr>
            <w:tcW w:w="0" w:type="auto"/>
            <w:shd w:val="clear" w:color="auto" w:fill="98FB98"/>
          </w:tcPr>
          <w:p w:rsidR="001D1FF3" w:rsidRDefault="003A3940">
            <w:r>
              <w:t>0.299</w:t>
            </w:r>
          </w:p>
        </w:tc>
        <w:tc>
          <w:tcPr>
            <w:tcW w:w="0" w:type="auto"/>
            <w:shd w:val="clear" w:color="auto" w:fill="98FB98"/>
          </w:tcPr>
          <w:p w:rsidR="001D1FF3" w:rsidRDefault="003A3940">
            <w:pPr>
              <w:rPr>
                <w:lang w:val="lt-LT"/>
              </w:rPr>
            </w:pPr>
            <w:r>
              <w:rPr>
                <w:lang w:val="lt-LT"/>
              </w:rPr>
              <w:t>0.299</w:t>
            </w:r>
          </w:p>
        </w:tc>
      </w:tr>
      <w:tr w:rsidR="001D1FF3">
        <w:tc>
          <w:tcPr>
            <w:tcW w:w="0" w:type="auto"/>
            <w:shd w:val="clear" w:color="auto" w:fill="98FB98"/>
          </w:tcPr>
          <w:p w:rsidR="001D1FF3" w:rsidRDefault="003A3940">
            <w:r>
              <w:rPr>
                <w:rStyle w:val="SegmentID"/>
              </w:rPr>
              <w:t>212</w:t>
            </w:r>
            <w:r>
              <w:rPr>
                <w:rStyle w:val="TransUnitID"/>
              </w:rPr>
              <w:t>4c6b451a-fb8d-4de0-81d5-419b3633498a</w:t>
            </w:r>
          </w:p>
        </w:tc>
        <w:tc>
          <w:tcPr>
            <w:tcW w:w="0" w:type="auto"/>
            <w:shd w:val="clear" w:color="auto" w:fill="98FB98"/>
          </w:tcPr>
          <w:p w:rsidR="001D1FF3" w:rsidRDefault="003A3940">
            <w:r>
              <w:t>Draft (100%)</w:t>
            </w:r>
          </w:p>
        </w:tc>
        <w:tc>
          <w:tcPr>
            <w:tcW w:w="0" w:type="auto"/>
            <w:shd w:val="clear" w:color="auto" w:fill="98FB98"/>
          </w:tcPr>
          <w:p w:rsidR="001D1FF3" w:rsidRDefault="003A3940">
            <w:r>
              <w:t>6.4</w:t>
            </w:r>
          </w:p>
        </w:tc>
        <w:tc>
          <w:tcPr>
            <w:tcW w:w="0" w:type="auto"/>
            <w:shd w:val="clear" w:color="auto" w:fill="98FB98"/>
          </w:tcPr>
          <w:p w:rsidR="001D1FF3" w:rsidRDefault="003A3940">
            <w:pPr>
              <w:rPr>
                <w:lang w:val="lt-LT"/>
              </w:rPr>
            </w:pPr>
            <w:r>
              <w:rPr>
                <w:lang w:val="lt-LT"/>
              </w:rPr>
              <w:t>6.4</w:t>
            </w:r>
          </w:p>
        </w:tc>
      </w:tr>
      <w:tr w:rsidR="001D1FF3">
        <w:tc>
          <w:tcPr>
            <w:tcW w:w="0" w:type="auto"/>
            <w:shd w:val="clear" w:color="auto" w:fill="98FB98"/>
          </w:tcPr>
          <w:p w:rsidR="001D1FF3" w:rsidRDefault="003A3940">
            <w:r>
              <w:rPr>
                <w:rStyle w:val="SegmentID"/>
              </w:rPr>
              <w:t>213</w:t>
            </w:r>
            <w:r>
              <w:rPr>
                <w:rStyle w:val="TransUnitID"/>
              </w:rPr>
              <w:t>87ca8988-ae74-4f14-a11e-8c8bca3c9368</w:t>
            </w:r>
          </w:p>
        </w:tc>
        <w:tc>
          <w:tcPr>
            <w:tcW w:w="0" w:type="auto"/>
            <w:shd w:val="clear" w:color="auto" w:fill="98FB98"/>
          </w:tcPr>
          <w:p w:rsidR="001D1FF3" w:rsidRDefault="003A3940">
            <w:r>
              <w:t>Translated (100%)</w:t>
            </w:r>
          </w:p>
        </w:tc>
        <w:tc>
          <w:tcPr>
            <w:tcW w:w="0" w:type="auto"/>
            <w:shd w:val="clear" w:color="auto" w:fill="98FB98"/>
          </w:tcPr>
          <w:p w:rsidR="001D1FF3" w:rsidRDefault="003A3940">
            <w:r>
              <w:t>PC CARDII1</w:t>
            </w:r>
          </w:p>
        </w:tc>
        <w:tc>
          <w:tcPr>
            <w:tcW w:w="0" w:type="auto"/>
            <w:shd w:val="clear" w:color="auto" w:fill="98FB98"/>
          </w:tcPr>
          <w:p w:rsidR="001D1FF3" w:rsidRDefault="003A3940">
            <w:pPr>
              <w:rPr>
                <w:lang w:val="lt-LT"/>
              </w:rPr>
            </w:pPr>
            <w:r>
              <w:rPr>
                <w:lang w:val="lt-LT"/>
              </w:rPr>
              <w:t>PC CARDII1</w:t>
            </w:r>
          </w:p>
        </w:tc>
      </w:tr>
      <w:tr w:rsidR="001D1FF3">
        <w:tc>
          <w:tcPr>
            <w:tcW w:w="0" w:type="auto"/>
            <w:shd w:val="clear" w:color="auto" w:fill="98FB98"/>
          </w:tcPr>
          <w:p w:rsidR="001D1FF3" w:rsidRDefault="003A3940">
            <w:r>
              <w:rPr>
                <w:rStyle w:val="SegmentID"/>
              </w:rPr>
              <w:t>214</w:t>
            </w:r>
            <w:r>
              <w:rPr>
                <w:rStyle w:val="TransUnitID"/>
              </w:rPr>
              <w:t>969cdbd8-8408-49b1-9b11-7718f1aad524</w:t>
            </w:r>
          </w:p>
        </w:tc>
        <w:tc>
          <w:tcPr>
            <w:tcW w:w="0" w:type="auto"/>
            <w:shd w:val="clear" w:color="auto" w:fill="98FB98"/>
          </w:tcPr>
          <w:p w:rsidR="001D1FF3" w:rsidRDefault="003A3940">
            <w:r>
              <w:t>Translated (100%)</w:t>
            </w:r>
          </w:p>
        </w:tc>
        <w:tc>
          <w:tcPr>
            <w:tcW w:w="0" w:type="auto"/>
            <w:shd w:val="clear" w:color="auto" w:fill="98FB98"/>
          </w:tcPr>
          <w:p w:rsidR="001D1FF3" w:rsidRDefault="003A3940">
            <w:r>
              <w:t>1.20</w:t>
            </w:r>
          </w:p>
        </w:tc>
        <w:tc>
          <w:tcPr>
            <w:tcW w:w="0" w:type="auto"/>
            <w:shd w:val="clear" w:color="auto" w:fill="98FB98"/>
          </w:tcPr>
          <w:p w:rsidR="001D1FF3" w:rsidRDefault="003A3940">
            <w:pPr>
              <w:rPr>
                <w:lang w:val="lt-LT"/>
              </w:rPr>
            </w:pPr>
            <w:r>
              <w:rPr>
                <w:lang w:val="lt-LT"/>
              </w:rPr>
              <w:t>1.20</w:t>
            </w:r>
          </w:p>
        </w:tc>
      </w:tr>
      <w:tr w:rsidR="001D1FF3">
        <w:tc>
          <w:tcPr>
            <w:tcW w:w="0" w:type="auto"/>
            <w:shd w:val="clear" w:color="auto" w:fill="98FB98"/>
          </w:tcPr>
          <w:p w:rsidR="001D1FF3" w:rsidRDefault="003A3940">
            <w:r>
              <w:rPr>
                <w:rStyle w:val="SegmentID"/>
              </w:rPr>
              <w:t>215</w:t>
            </w:r>
            <w:r>
              <w:rPr>
                <w:rStyle w:val="TransUnitID"/>
              </w:rPr>
              <w:t>1b80c94f-021a-47e4-85f4-9efc8a424a1d</w:t>
            </w:r>
          </w:p>
        </w:tc>
        <w:tc>
          <w:tcPr>
            <w:tcW w:w="0" w:type="auto"/>
            <w:shd w:val="clear" w:color="auto" w:fill="98FB98"/>
          </w:tcPr>
          <w:p w:rsidR="001D1FF3" w:rsidRDefault="003A3940">
            <w:r>
              <w:t>Draft (100%)</w:t>
            </w:r>
          </w:p>
        </w:tc>
        <w:tc>
          <w:tcPr>
            <w:tcW w:w="0" w:type="auto"/>
            <w:shd w:val="clear" w:color="auto" w:fill="98FB98"/>
          </w:tcPr>
          <w:p w:rsidR="001D1FF3" w:rsidRDefault="003A3940">
            <w:r>
              <w:t>0.035</w:t>
            </w:r>
          </w:p>
        </w:tc>
        <w:tc>
          <w:tcPr>
            <w:tcW w:w="0" w:type="auto"/>
            <w:shd w:val="clear" w:color="auto" w:fill="98FB98"/>
          </w:tcPr>
          <w:p w:rsidR="001D1FF3" w:rsidRDefault="003A3940">
            <w:pPr>
              <w:rPr>
                <w:lang w:val="lt-LT"/>
              </w:rPr>
            </w:pPr>
            <w:r>
              <w:rPr>
                <w:lang w:val="lt-LT"/>
              </w:rPr>
              <w:t>0.035</w:t>
            </w:r>
          </w:p>
        </w:tc>
      </w:tr>
      <w:tr w:rsidR="001D1FF3">
        <w:tc>
          <w:tcPr>
            <w:tcW w:w="0" w:type="auto"/>
            <w:shd w:val="clear" w:color="auto" w:fill="98FB98"/>
          </w:tcPr>
          <w:p w:rsidR="001D1FF3" w:rsidRDefault="003A3940">
            <w:r>
              <w:rPr>
                <w:rStyle w:val="SegmentID"/>
              </w:rPr>
              <w:t>216</w:t>
            </w:r>
            <w:r>
              <w:rPr>
                <w:rStyle w:val="TransUnitID"/>
              </w:rPr>
              <w:t>c540bbd6-e46c-4d0b-97bd-84bebb27e975</w:t>
            </w:r>
          </w:p>
        </w:tc>
        <w:tc>
          <w:tcPr>
            <w:tcW w:w="0" w:type="auto"/>
            <w:shd w:val="clear" w:color="auto" w:fill="98FB98"/>
          </w:tcPr>
          <w:p w:rsidR="001D1FF3" w:rsidRDefault="003A3940">
            <w:r>
              <w:t>Draft (100%)</w:t>
            </w:r>
          </w:p>
        </w:tc>
        <w:tc>
          <w:tcPr>
            <w:tcW w:w="0" w:type="auto"/>
            <w:shd w:val="clear" w:color="auto" w:fill="98FB98"/>
          </w:tcPr>
          <w:p w:rsidR="001D1FF3" w:rsidRDefault="003A3940">
            <w:r>
              <w:t>2.9</w:t>
            </w:r>
          </w:p>
        </w:tc>
        <w:tc>
          <w:tcPr>
            <w:tcW w:w="0" w:type="auto"/>
            <w:shd w:val="clear" w:color="auto" w:fill="98FB98"/>
          </w:tcPr>
          <w:p w:rsidR="001D1FF3" w:rsidRDefault="003A3940">
            <w:pPr>
              <w:rPr>
                <w:lang w:val="lt-LT"/>
              </w:rPr>
            </w:pPr>
            <w:r>
              <w:rPr>
                <w:lang w:val="lt-LT"/>
              </w:rPr>
              <w:t>2.9</w:t>
            </w:r>
          </w:p>
        </w:tc>
      </w:tr>
      <w:tr w:rsidR="001D1FF3">
        <w:tc>
          <w:tcPr>
            <w:tcW w:w="0" w:type="auto"/>
            <w:shd w:val="clear" w:color="auto" w:fill="98FB98"/>
          </w:tcPr>
          <w:p w:rsidR="001D1FF3" w:rsidRDefault="003A3940">
            <w:r>
              <w:rPr>
                <w:rStyle w:val="SegmentID"/>
              </w:rPr>
              <w:t>217</w:t>
            </w:r>
            <w:r>
              <w:rPr>
                <w:rStyle w:val="TransUnitID"/>
              </w:rPr>
              <w:t>c95ab244-ff3e-4eb9-b811-ba55647245fe</w:t>
            </w:r>
          </w:p>
        </w:tc>
        <w:tc>
          <w:tcPr>
            <w:tcW w:w="0" w:type="auto"/>
            <w:shd w:val="clear" w:color="auto" w:fill="98FB98"/>
          </w:tcPr>
          <w:p w:rsidR="001D1FF3" w:rsidRDefault="003A3940">
            <w:r>
              <w:t>Draft (100%)</w:t>
            </w:r>
          </w:p>
        </w:tc>
        <w:tc>
          <w:tcPr>
            <w:tcW w:w="0" w:type="auto"/>
            <w:shd w:val="clear" w:color="auto" w:fill="98FB98"/>
          </w:tcPr>
          <w:p w:rsidR="001D1FF3" w:rsidRDefault="003A3940">
            <w:r>
              <w:t>0.051</w:t>
            </w:r>
          </w:p>
        </w:tc>
        <w:tc>
          <w:tcPr>
            <w:tcW w:w="0" w:type="auto"/>
            <w:shd w:val="clear" w:color="auto" w:fill="98FB98"/>
          </w:tcPr>
          <w:p w:rsidR="001D1FF3" w:rsidRDefault="003A3940">
            <w:pPr>
              <w:rPr>
                <w:lang w:val="lt-LT"/>
              </w:rPr>
            </w:pPr>
            <w:r>
              <w:rPr>
                <w:lang w:val="lt-LT"/>
              </w:rPr>
              <w:t>0.051</w:t>
            </w:r>
          </w:p>
        </w:tc>
      </w:tr>
      <w:tr w:rsidR="001D1FF3">
        <w:tc>
          <w:tcPr>
            <w:tcW w:w="0" w:type="auto"/>
            <w:shd w:val="clear" w:color="auto" w:fill="98FB98"/>
          </w:tcPr>
          <w:p w:rsidR="001D1FF3" w:rsidRDefault="003A3940">
            <w:r>
              <w:rPr>
                <w:rStyle w:val="SegmentID"/>
              </w:rPr>
              <w:t>218</w:t>
            </w:r>
            <w:r>
              <w:rPr>
                <w:rStyle w:val="TransUnitID"/>
              </w:rPr>
              <w:t>29d9a9f4-303e-40d0-b53a-761523f971d3</w:t>
            </w:r>
          </w:p>
        </w:tc>
        <w:tc>
          <w:tcPr>
            <w:tcW w:w="0" w:type="auto"/>
            <w:shd w:val="clear" w:color="auto" w:fill="98FB98"/>
          </w:tcPr>
          <w:p w:rsidR="001D1FF3" w:rsidRDefault="003A3940">
            <w:r>
              <w:t>Draft (100%)</w:t>
            </w:r>
          </w:p>
        </w:tc>
        <w:tc>
          <w:tcPr>
            <w:tcW w:w="0" w:type="auto"/>
            <w:shd w:val="clear" w:color="auto" w:fill="98FB98"/>
          </w:tcPr>
          <w:p w:rsidR="001D1FF3" w:rsidRDefault="003A3940">
            <w:r>
              <w:t>4.3</w:t>
            </w:r>
          </w:p>
        </w:tc>
        <w:tc>
          <w:tcPr>
            <w:tcW w:w="0" w:type="auto"/>
            <w:shd w:val="clear" w:color="auto" w:fill="98FB98"/>
          </w:tcPr>
          <w:p w:rsidR="001D1FF3" w:rsidRDefault="003A3940">
            <w:pPr>
              <w:rPr>
                <w:lang w:val="lt-LT"/>
              </w:rPr>
            </w:pPr>
            <w:r>
              <w:rPr>
                <w:lang w:val="lt-LT"/>
              </w:rPr>
              <w:t>4.3</w:t>
            </w:r>
          </w:p>
        </w:tc>
      </w:tr>
      <w:tr w:rsidR="001D1FF3">
        <w:tc>
          <w:tcPr>
            <w:tcW w:w="0" w:type="auto"/>
            <w:shd w:val="clear" w:color="auto" w:fill="98FB98"/>
          </w:tcPr>
          <w:p w:rsidR="001D1FF3" w:rsidRDefault="003A3940">
            <w:r>
              <w:rPr>
                <w:rStyle w:val="SegmentID"/>
              </w:rPr>
              <w:t>219</w:t>
            </w:r>
            <w:r>
              <w:rPr>
                <w:rStyle w:val="TransUnitID"/>
              </w:rPr>
              <w:t>f24f0db9-3ed6-459d-812e-5898b5ae4699</w:t>
            </w:r>
          </w:p>
        </w:tc>
        <w:tc>
          <w:tcPr>
            <w:tcW w:w="0" w:type="auto"/>
            <w:shd w:val="clear" w:color="auto" w:fill="98FB98"/>
          </w:tcPr>
          <w:p w:rsidR="001D1FF3" w:rsidRDefault="003A3940">
            <w:r>
              <w:t>Translated (100%)</w:t>
            </w:r>
          </w:p>
        </w:tc>
        <w:tc>
          <w:tcPr>
            <w:tcW w:w="0" w:type="auto"/>
            <w:shd w:val="clear" w:color="auto" w:fill="98FB98"/>
          </w:tcPr>
          <w:p w:rsidR="001D1FF3" w:rsidRDefault="003A3940">
            <w:r>
              <w:t>PC CARDII2</w:t>
            </w:r>
          </w:p>
        </w:tc>
        <w:tc>
          <w:tcPr>
            <w:tcW w:w="0" w:type="auto"/>
            <w:shd w:val="clear" w:color="auto" w:fill="98FB98"/>
          </w:tcPr>
          <w:p w:rsidR="001D1FF3" w:rsidRDefault="003A3940">
            <w:pPr>
              <w:rPr>
                <w:lang w:val="lt-LT"/>
              </w:rPr>
            </w:pPr>
            <w:r>
              <w:rPr>
                <w:lang w:val="lt-LT"/>
              </w:rPr>
              <w:t>PC CARDII2</w:t>
            </w:r>
          </w:p>
        </w:tc>
      </w:tr>
      <w:tr w:rsidR="001D1FF3">
        <w:tc>
          <w:tcPr>
            <w:tcW w:w="0" w:type="auto"/>
            <w:shd w:val="clear" w:color="auto" w:fill="98FB98"/>
          </w:tcPr>
          <w:p w:rsidR="001D1FF3" w:rsidRDefault="003A3940">
            <w:r>
              <w:rPr>
                <w:rStyle w:val="SegmentID"/>
              </w:rPr>
              <w:t>220</w:t>
            </w:r>
            <w:r>
              <w:rPr>
                <w:rStyle w:val="TransUnitID"/>
              </w:rPr>
              <w:t>bb070cda-6f5e-4d8d-8248-5978d6b0e1f0</w:t>
            </w:r>
          </w:p>
        </w:tc>
        <w:tc>
          <w:tcPr>
            <w:tcW w:w="0" w:type="auto"/>
            <w:shd w:val="clear" w:color="auto" w:fill="98FB98"/>
          </w:tcPr>
          <w:p w:rsidR="001D1FF3" w:rsidRDefault="003A3940">
            <w:r>
              <w:t>Translated (100%)</w:t>
            </w:r>
          </w:p>
        </w:tc>
        <w:tc>
          <w:tcPr>
            <w:tcW w:w="0" w:type="auto"/>
            <w:shd w:val="clear" w:color="auto" w:fill="98FB98"/>
          </w:tcPr>
          <w:p w:rsidR="001D1FF3" w:rsidRDefault="003A3940">
            <w:r>
              <w:t>2.74</w:t>
            </w:r>
          </w:p>
        </w:tc>
        <w:tc>
          <w:tcPr>
            <w:tcW w:w="0" w:type="auto"/>
            <w:shd w:val="clear" w:color="auto" w:fill="98FB98"/>
          </w:tcPr>
          <w:p w:rsidR="001D1FF3" w:rsidRDefault="003A3940">
            <w:pPr>
              <w:rPr>
                <w:lang w:val="lt-LT"/>
              </w:rPr>
            </w:pPr>
            <w:r>
              <w:rPr>
                <w:lang w:val="lt-LT"/>
              </w:rPr>
              <w:t>2.74</w:t>
            </w:r>
          </w:p>
        </w:tc>
      </w:tr>
      <w:tr w:rsidR="001D1FF3">
        <w:tc>
          <w:tcPr>
            <w:tcW w:w="0" w:type="auto"/>
            <w:shd w:val="clear" w:color="auto" w:fill="98FB98"/>
          </w:tcPr>
          <w:p w:rsidR="001D1FF3" w:rsidRDefault="003A3940">
            <w:r>
              <w:rPr>
                <w:rStyle w:val="SegmentID"/>
              </w:rPr>
              <w:t>221</w:t>
            </w:r>
            <w:r>
              <w:rPr>
                <w:rStyle w:val="TransUnitID"/>
              </w:rPr>
              <w:t>04d787ad-2743-4ca3-bb09-79c7fad7b332</w:t>
            </w:r>
          </w:p>
        </w:tc>
        <w:tc>
          <w:tcPr>
            <w:tcW w:w="0" w:type="auto"/>
            <w:shd w:val="clear" w:color="auto" w:fill="98FB98"/>
          </w:tcPr>
          <w:p w:rsidR="001D1FF3" w:rsidRDefault="003A3940">
            <w:r>
              <w:t>Draft (100%)</w:t>
            </w:r>
          </w:p>
        </w:tc>
        <w:tc>
          <w:tcPr>
            <w:tcW w:w="0" w:type="auto"/>
            <w:shd w:val="clear" w:color="auto" w:fill="98FB98"/>
          </w:tcPr>
          <w:p w:rsidR="001D1FF3" w:rsidRDefault="003A3940">
            <w:r>
              <w:t>0.102</w:t>
            </w:r>
          </w:p>
        </w:tc>
        <w:tc>
          <w:tcPr>
            <w:tcW w:w="0" w:type="auto"/>
            <w:shd w:val="clear" w:color="auto" w:fill="98FB98"/>
          </w:tcPr>
          <w:p w:rsidR="001D1FF3" w:rsidRDefault="003A3940">
            <w:pPr>
              <w:rPr>
                <w:lang w:val="lt-LT"/>
              </w:rPr>
            </w:pPr>
            <w:r>
              <w:rPr>
                <w:lang w:val="lt-LT"/>
              </w:rPr>
              <w:t>0.102</w:t>
            </w:r>
          </w:p>
        </w:tc>
      </w:tr>
      <w:tr w:rsidR="001D1FF3">
        <w:tc>
          <w:tcPr>
            <w:tcW w:w="0" w:type="auto"/>
            <w:shd w:val="clear" w:color="auto" w:fill="98FB98"/>
          </w:tcPr>
          <w:p w:rsidR="001D1FF3" w:rsidRDefault="003A3940">
            <w:r>
              <w:rPr>
                <w:rStyle w:val="SegmentID"/>
              </w:rPr>
              <w:t>222</w:t>
            </w:r>
            <w:r>
              <w:rPr>
                <w:rStyle w:val="TransUnitID"/>
              </w:rPr>
              <w:t>63ba8c7a-5ded-4899-8687-1c38794059f5</w:t>
            </w:r>
          </w:p>
        </w:tc>
        <w:tc>
          <w:tcPr>
            <w:tcW w:w="0" w:type="auto"/>
            <w:shd w:val="clear" w:color="auto" w:fill="98FB98"/>
          </w:tcPr>
          <w:p w:rsidR="001D1FF3" w:rsidRDefault="003A3940">
            <w:r>
              <w:t>Draft (100%)</w:t>
            </w:r>
          </w:p>
        </w:tc>
        <w:tc>
          <w:tcPr>
            <w:tcW w:w="0" w:type="auto"/>
            <w:shd w:val="clear" w:color="auto" w:fill="98FB98"/>
          </w:tcPr>
          <w:p w:rsidR="001D1FF3" w:rsidRDefault="003A3940">
            <w:r>
              <w:t>3.7</w:t>
            </w:r>
          </w:p>
        </w:tc>
        <w:tc>
          <w:tcPr>
            <w:tcW w:w="0" w:type="auto"/>
            <w:shd w:val="clear" w:color="auto" w:fill="98FB98"/>
          </w:tcPr>
          <w:p w:rsidR="001D1FF3" w:rsidRDefault="003A3940">
            <w:pPr>
              <w:rPr>
                <w:lang w:val="lt-LT"/>
              </w:rPr>
            </w:pPr>
            <w:r>
              <w:rPr>
                <w:lang w:val="lt-LT"/>
              </w:rPr>
              <w:t>3.7</w:t>
            </w:r>
          </w:p>
        </w:tc>
      </w:tr>
      <w:tr w:rsidR="001D1FF3">
        <w:tc>
          <w:tcPr>
            <w:tcW w:w="0" w:type="auto"/>
            <w:shd w:val="clear" w:color="auto" w:fill="98FB98"/>
          </w:tcPr>
          <w:p w:rsidR="001D1FF3" w:rsidRDefault="003A3940">
            <w:r>
              <w:rPr>
                <w:rStyle w:val="SegmentID"/>
              </w:rPr>
              <w:t>223</w:t>
            </w:r>
            <w:r>
              <w:rPr>
                <w:rStyle w:val="TransUnitID"/>
              </w:rPr>
              <w:t>7d45232a-44aa-4852-9389-a2627ba22b68</w:t>
            </w:r>
          </w:p>
        </w:tc>
        <w:tc>
          <w:tcPr>
            <w:tcW w:w="0" w:type="auto"/>
            <w:shd w:val="clear" w:color="auto" w:fill="98FB98"/>
          </w:tcPr>
          <w:p w:rsidR="001D1FF3" w:rsidRDefault="003A3940">
            <w:r>
              <w:t>Draft (100%)</w:t>
            </w:r>
          </w:p>
        </w:tc>
        <w:tc>
          <w:tcPr>
            <w:tcW w:w="0" w:type="auto"/>
            <w:shd w:val="clear" w:color="auto" w:fill="98FB98"/>
          </w:tcPr>
          <w:p w:rsidR="001D1FF3" w:rsidRDefault="003A3940">
            <w:r>
              <w:t>0.111</w:t>
            </w:r>
          </w:p>
        </w:tc>
        <w:tc>
          <w:tcPr>
            <w:tcW w:w="0" w:type="auto"/>
            <w:shd w:val="clear" w:color="auto" w:fill="98FB98"/>
          </w:tcPr>
          <w:p w:rsidR="001D1FF3" w:rsidRDefault="003A3940">
            <w:pPr>
              <w:rPr>
                <w:lang w:val="lt-LT"/>
              </w:rPr>
            </w:pPr>
            <w:r>
              <w:rPr>
                <w:lang w:val="lt-LT"/>
              </w:rPr>
              <w:t>0.111</w:t>
            </w:r>
          </w:p>
        </w:tc>
      </w:tr>
      <w:tr w:rsidR="001D1FF3">
        <w:tc>
          <w:tcPr>
            <w:tcW w:w="0" w:type="auto"/>
            <w:shd w:val="clear" w:color="auto" w:fill="98FB98"/>
          </w:tcPr>
          <w:p w:rsidR="001D1FF3" w:rsidRDefault="003A3940">
            <w:r>
              <w:rPr>
                <w:rStyle w:val="SegmentID"/>
              </w:rPr>
              <w:t>224</w:t>
            </w:r>
            <w:r>
              <w:rPr>
                <w:rStyle w:val="TransUnitID"/>
              </w:rPr>
              <w:t>6aafb2c5-b7e7-44de-85ed-abb07c4aba54</w:t>
            </w:r>
          </w:p>
        </w:tc>
        <w:tc>
          <w:tcPr>
            <w:tcW w:w="0" w:type="auto"/>
            <w:shd w:val="clear" w:color="auto" w:fill="98FB98"/>
          </w:tcPr>
          <w:p w:rsidR="001D1FF3" w:rsidRDefault="003A3940">
            <w:r>
              <w:t>Draft (100%)</w:t>
            </w:r>
          </w:p>
        </w:tc>
        <w:tc>
          <w:tcPr>
            <w:tcW w:w="0" w:type="auto"/>
            <w:shd w:val="clear" w:color="auto" w:fill="98FB98"/>
          </w:tcPr>
          <w:p w:rsidR="001D1FF3" w:rsidRDefault="003A3940">
            <w:r>
              <w:t>4.1</w:t>
            </w:r>
          </w:p>
        </w:tc>
        <w:tc>
          <w:tcPr>
            <w:tcW w:w="0" w:type="auto"/>
            <w:shd w:val="clear" w:color="auto" w:fill="98FB98"/>
          </w:tcPr>
          <w:p w:rsidR="001D1FF3" w:rsidRDefault="003A3940">
            <w:pPr>
              <w:rPr>
                <w:lang w:val="lt-LT"/>
              </w:rPr>
            </w:pPr>
            <w:r>
              <w:rPr>
                <w:lang w:val="lt-LT"/>
              </w:rPr>
              <w:t>4.1</w:t>
            </w:r>
          </w:p>
        </w:tc>
      </w:tr>
      <w:tr w:rsidR="001D1FF3">
        <w:tc>
          <w:tcPr>
            <w:tcW w:w="0" w:type="auto"/>
            <w:shd w:val="clear" w:color="auto" w:fill="D3D3D3"/>
          </w:tcPr>
          <w:p w:rsidR="001D1FF3" w:rsidRDefault="003A3940">
            <w:r>
              <w:rPr>
                <w:rStyle w:val="SegmentID"/>
              </w:rPr>
              <w:t>225</w:t>
            </w:r>
            <w:r>
              <w:rPr>
                <w:rStyle w:val="TransUnitID"/>
              </w:rPr>
              <w:t>b4c0ff71-fc1a-4c9a-b356-aa7ad78f7e4c</w:t>
            </w:r>
          </w:p>
        </w:tc>
        <w:tc>
          <w:tcPr>
            <w:tcW w:w="0" w:type="auto"/>
            <w:shd w:val="clear" w:color="auto" w:fill="D3D3D3"/>
          </w:tcPr>
          <w:p w:rsidR="001D1FF3" w:rsidRDefault="003A3940">
            <w:r>
              <w:t>Translated (CM)</w:t>
            </w:r>
          </w:p>
        </w:tc>
        <w:tc>
          <w:tcPr>
            <w:tcW w:w="0" w:type="auto"/>
            <w:shd w:val="clear" w:color="auto" w:fill="D3D3D3"/>
          </w:tcPr>
          <w:p w:rsidR="001D1FF3" w:rsidRDefault="003A3940">
            <w:r>
              <w:t xml:space="preserve">MODULAR ANALYTICS E170, </w:t>
            </w:r>
            <w:r>
              <w:rPr>
                <w:rStyle w:val="Tag"/>
              </w:rPr>
              <w:t>&lt;1458&gt;</w:t>
            </w:r>
            <w:proofErr w:type="spellStart"/>
            <w:r>
              <w:t>cobas</w:t>
            </w:r>
            <w:proofErr w:type="spellEnd"/>
            <w:r>
              <w:t> e</w:t>
            </w:r>
            <w:r>
              <w:rPr>
                <w:rStyle w:val="Tag"/>
              </w:rPr>
              <w:t>&lt;/1458&gt;</w:t>
            </w:r>
            <w:r>
              <w:t xml:space="preserve"> 601 and </w:t>
            </w:r>
            <w:r>
              <w:rPr>
                <w:rStyle w:val="Tag"/>
              </w:rPr>
              <w:t>&lt;1459&gt;</w:t>
            </w:r>
            <w:proofErr w:type="spellStart"/>
            <w:r>
              <w:t>cobas</w:t>
            </w:r>
            <w:proofErr w:type="spellEnd"/>
            <w:r>
              <w:t> e</w:t>
            </w:r>
            <w:r>
              <w:rPr>
                <w:rStyle w:val="Tag"/>
              </w:rPr>
              <w:t>&lt;/1459&gt;</w:t>
            </w:r>
            <w:r>
              <w:t> 602 analyzers</w:t>
            </w:r>
          </w:p>
        </w:tc>
        <w:tc>
          <w:tcPr>
            <w:tcW w:w="0" w:type="auto"/>
            <w:shd w:val="clear" w:color="auto" w:fill="D3D3D3"/>
          </w:tcPr>
          <w:p w:rsidR="001D1FF3" w:rsidRDefault="003A3940">
            <w:pPr>
              <w:rPr>
                <w:lang w:val="lt-LT"/>
              </w:rPr>
            </w:pPr>
            <w:r>
              <w:rPr>
                <w:lang w:val="lt-LT"/>
              </w:rPr>
              <w:t xml:space="preserve">MODULAR ANALYTICS E170, </w:t>
            </w:r>
            <w:r>
              <w:rPr>
                <w:rStyle w:val="Tag"/>
                <w:lang w:val="lt-LT"/>
              </w:rPr>
              <w:t>&lt;1458&gt;</w:t>
            </w:r>
            <w:r>
              <w:rPr>
                <w:lang w:val="lt-LT"/>
              </w:rPr>
              <w:t>cobas e</w:t>
            </w:r>
            <w:r>
              <w:rPr>
                <w:rStyle w:val="Tag"/>
                <w:lang w:val="lt-LT"/>
              </w:rPr>
              <w:t>&lt;/1458&gt;</w:t>
            </w:r>
            <w:r>
              <w:rPr>
                <w:lang w:val="lt-LT"/>
              </w:rPr>
              <w:t xml:space="preserve"> 601 ir </w:t>
            </w:r>
            <w:r>
              <w:rPr>
                <w:rStyle w:val="Tag"/>
                <w:lang w:val="lt-LT"/>
              </w:rPr>
              <w:t>&lt;1459&gt;</w:t>
            </w:r>
            <w:r>
              <w:rPr>
                <w:lang w:val="lt-LT"/>
              </w:rPr>
              <w:t>cobas e</w:t>
            </w:r>
            <w:r>
              <w:rPr>
                <w:rStyle w:val="Tag"/>
                <w:lang w:val="lt-LT"/>
              </w:rPr>
              <w:t>&lt;/1459&gt;</w:t>
            </w:r>
            <w:r>
              <w:rPr>
                <w:lang w:val="lt-LT"/>
              </w:rPr>
              <w:t> 602 analizatoriai</w:t>
            </w:r>
          </w:p>
        </w:tc>
      </w:tr>
      <w:tr w:rsidR="001D1FF3">
        <w:tc>
          <w:tcPr>
            <w:tcW w:w="0" w:type="auto"/>
            <w:shd w:val="clear" w:color="auto" w:fill="D3D3D3"/>
          </w:tcPr>
          <w:p w:rsidR="001D1FF3" w:rsidRDefault="003A3940">
            <w:r>
              <w:rPr>
                <w:rStyle w:val="SegmentID"/>
              </w:rPr>
              <w:t>226</w:t>
            </w:r>
            <w:r>
              <w:rPr>
                <w:rStyle w:val="TransUnitID"/>
              </w:rPr>
              <w:t>638c97d7-56f6-4e14-a</w:t>
            </w:r>
            <w:r>
              <w:rPr>
                <w:rStyle w:val="TransUnitID"/>
              </w:rPr>
              <w:t>825-8d6cae9c41f0</w:t>
            </w:r>
          </w:p>
        </w:tc>
        <w:tc>
          <w:tcPr>
            <w:tcW w:w="0" w:type="auto"/>
            <w:shd w:val="clear" w:color="auto" w:fill="D3D3D3"/>
          </w:tcPr>
          <w:p w:rsidR="001D1FF3" w:rsidRDefault="003A3940">
            <w:r>
              <w:t xml:space="preserve">Translated </w:t>
            </w:r>
            <w:r>
              <w:lastRenderedPageBreak/>
              <w:t>(CM)</w:t>
            </w:r>
          </w:p>
        </w:tc>
        <w:tc>
          <w:tcPr>
            <w:tcW w:w="0" w:type="auto"/>
            <w:shd w:val="clear" w:color="auto" w:fill="D3D3D3"/>
          </w:tcPr>
          <w:p w:rsidR="001D1FF3" w:rsidRDefault="003A3940">
            <w:r>
              <w:lastRenderedPageBreak/>
              <w:t>Repeatability</w:t>
            </w:r>
          </w:p>
        </w:tc>
        <w:tc>
          <w:tcPr>
            <w:tcW w:w="0" w:type="auto"/>
            <w:shd w:val="clear" w:color="auto" w:fill="D3D3D3"/>
          </w:tcPr>
          <w:p w:rsidR="001D1FF3" w:rsidRDefault="003A3940">
            <w:pPr>
              <w:rPr>
                <w:lang w:val="lt-LT"/>
              </w:rPr>
            </w:pPr>
            <w:r>
              <w:rPr>
                <w:lang w:val="lt-LT"/>
              </w:rPr>
              <w:t>Atkartojamumas</w:t>
            </w:r>
          </w:p>
        </w:tc>
      </w:tr>
      <w:tr w:rsidR="001D1FF3">
        <w:tc>
          <w:tcPr>
            <w:tcW w:w="0" w:type="auto"/>
            <w:shd w:val="clear" w:color="auto" w:fill="D3D3D3"/>
          </w:tcPr>
          <w:p w:rsidR="001D1FF3" w:rsidRDefault="003A3940">
            <w:r>
              <w:rPr>
                <w:rStyle w:val="SegmentID"/>
              </w:rPr>
              <w:lastRenderedPageBreak/>
              <w:t>227</w:t>
            </w:r>
            <w:r>
              <w:rPr>
                <w:rStyle w:val="TransUnitID"/>
              </w:rPr>
              <w:t>16c611d4-6f4f-4010-bc92-33ac177bb88b</w:t>
            </w:r>
          </w:p>
        </w:tc>
        <w:tc>
          <w:tcPr>
            <w:tcW w:w="0" w:type="auto"/>
            <w:shd w:val="clear" w:color="auto" w:fill="D3D3D3"/>
          </w:tcPr>
          <w:p w:rsidR="001D1FF3" w:rsidRDefault="003A3940">
            <w:r>
              <w:t>Translated (CM)</w:t>
            </w:r>
          </w:p>
        </w:tc>
        <w:tc>
          <w:tcPr>
            <w:tcW w:w="0" w:type="auto"/>
            <w:shd w:val="clear" w:color="auto" w:fill="D3D3D3"/>
          </w:tcPr>
          <w:p w:rsidR="001D1FF3" w:rsidRDefault="003A3940">
            <w:r>
              <w:t>Intermediate precision</w:t>
            </w:r>
          </w:p>
        </w:tc>
        <w:tc>
          <w:tcPr>
            <w:tcW w:w="0" w:type="auto"/>
            <w:shd w:val="clear" w:color="auto" w:fill="D3D3D3"/>
          </w:tcPr>
          <w:p w:rsidR="001D1FF3" w:rsidRDefault="003A3940">
            <w:pPr>
              <w:rPr>
                <w:lang w:val="lt-LT"/>
              </w:rPr>
            </w:pPr>
            <w:r>
              <w:rPr>
                <w:lang w:val="lt-LT"/>
              </w:rPr>
              <w:t>Tarpinis glaudumas</w:t>
            </w:r>
          </w:p>
        </w:tc>
      </w:tr>
      <w:tr w:rsidR="001D1FF3">
        <w:tc>
          <w:tcPr>
            <w:tcW w:w="0" w:type="auto"/>
            <w:shd w:val="clear" w:color="auto" w:fill="D3D3D3"/>
          </w:tcPr>
          <w:p w:rsidR="001D1FF3" w:rsidRDefault="003A3940">
            <w:r>
              <w:rPr>
                <w:rStyle w:val="SegmentID"/>
              </w:rPr>
              <w:t>228</w:t>
            </w:r>
            <w:r>
              <w:rPr>
                <w:rStyle w:val="TransUnitID"/>
              </w:rPr>
              <w:t>916e3a33-903c-49e9-8b18-15794495089f</w:t>
            </w:r>
          </w:p>
        </w:tc>
        <w:tc>
          <w:tcPr>
            <w:tcW w:w="0" w:type="auto"/>
            <w:shd w:val="clear" w:color="auto" w:fill="D3D3D3"/>
          </w:tcPr>
          <w:p w:rsidR="001D1FF3" w:rsidRDefault="003A3940">
            <w:r>
              <w:t>Translated (CM)</w:t>
            </w:r>
          </w:p>
        </w:tc>
        <w:tc>
          <w:tcPr>
            <w:tcW w:w="0" w:type="auto"/>
            <w:shd w:val="clear" w:color="auto" w:fill="D3D3D3"/>
          </w:tcPr>
          <w:p w:rsidR="001D1FF3" w:rsidRDefault="003A3940">
            <w:r>
              <w:t>Sample</w:t>
            </w:r>
          </w:p>
        </w:tc>
        <w:tc>
          <w:tcPr>
            <w:tcW w:w="0" w:type="auto"/>
            <w:shd w:val="clear" w:color="auto" w:fill="D3D3D3"/>
          </w:tcPr>
          <w:p w:rsidR="001D1FF3" w:rsidRDefault="003A3940">
            <w:pPr>
              <w:rPr>
                <w:lang w:val="lt-LT"/>
              </w:rPr>
            </w:pPr>
            <w:r>
              <w:rPr>
                <w:lang w:val="lt-LT"/>
              </w:rPr>
              <w:t>Mėginys</w:t>
            </w:r>
          </w:p>
        </w:tc>
      </w:tr>
      <w:tr w:rsidR="001D1FF3">
        <w:tc>
          <w:tcPr>
            <w:tcW w:w="0" w:type="auto"/>
            <w:shd w:val="clear" w:color="auto" w:fill="D3D3D3"/>
          </w:tcPr>
          <w:p w:rsidR="001D1FF3" w:rsidRDefault="003A3940">
            <w:r>
              <w:rPr>
                <w:rStyle w:val="SegmentID"/>
              </w:rPr>
              <w:t>229</w:t>
            </w:r>
            <w:r>
              <w:rPr>
                <w:rStyle w:val="TransUnitID"/>
              </w:rPr>
              <w:t>d33895e4-4cf8-4399-b5f5-04852df0290e</w:t>
            </w:r>
          </w:p>
        </w:tc>
        <w:tc>
          <w:tcPr>
            <w:tcW w:w="0" w:type="auto"/>
            <w:shd w:val="clear" w:color="auto" w:fill="D3D3D3"/>
          </w:tcPr>
          <w:p w:rsidR="001D1FF3" w:rsidRDefault="003A3940">
            <w:r>
              <w:t>Translated (CM)</w:t>
            </w:r>
          </w:p>
        </w:tc>
        <w:tc>
          <w:tcPr>
            <w:tcW w:w="0" w:type="auto"/>
            <w:shd w:val="clear" w:color="auto" w:fill="D3D3D3"/>
          </w:tcPr>
          <w:p w:rsidR="001D1FF3" w:rsidRDefault="003A3940">
            <w:r>
              <w:t>Mean</w:t>
            </w:r>
            <w:r>
              <w:rPr>
                <w:rStyle w:val="Tag"/>
              </w:rPr>
              <w:t>&lt;1483/&gt;</w:t>
            </w:r>
            <w:proofErr w:type="spellStart"/>
            <w:r>
              <w:t>nmol</w:t>
            </w:r>
            <w:proofErr w:type="spellEnd"/>
            <w:r>
              <w:t>/L</w:t>
            </w:r>
          </w:p>
        </w:tc>
        <w:tc>
          <w:tcPr>
            <w:tcW w:w="0" w:type="auto"/>
            <w:shd w:val="clear" w:color="auto" w:fill="D3D3D3"/>
          </w:tcPr>
          <w:p w:rsidR="001D1FF3" w:rsidRDefault="003A3940">
            <w:pPr>
              <w:rPr>
                <w:lang w:val="lt-LT"/>
              </w:rPr>
            </w:pPr>
            <w:r>
              <w:rPr>
                <w:lang w:val="lt-LT"/>
              </w:rPr>
              <w:t>Vidurkis</w:t>
            </w:r>
            <w:r>
              <w:rPr>
                <w:rStyle w:val="Tag"/>
                <w:lang w:val="lt-LT"/>
              </w:rPr>
              <w:t>&lt;1483/&gt;</w:t>
            </w:r>
            <w:r>
              <w:rPr>
                <w:lang w:val="lt-LT"/>
              </w:rPr>
              <w:t>nmol/L</w:t>
            </w:r>
          </w:p>
        </w:tc>
      </w:tr>
      <w:tr w:rsidR="001D1FF3">
        <w:tc>
          <w:tcPr>
            <w:tcW w:w="0" w:type="auto"/>
            <w:shd w:val="clear" w:color="auto" w:fill="D3D3D3"/>
          </w:tcPr>
          <w:p w:rsidR="001D1FF3" w:rsidRDefault="003A3940">
            <w:r>
              <w:rPr>
                <w:rStyle w:val="SegmentID"/>
              </w:rPr>
              <w:t>230</w:t>
            </w:r>
            <w:r>
              <w:rPr>
                <w:rStyle w:val="TransUnitID"/>
              </w:rPr>
              <w:t>64d7505c-e953-4afd-9820-15ac723dd5a6</w:t>
            </w:r>
          </w:p>
        </w:tc>
        <w:tc>
          <w:tcPr>
            <w:tcW w:w="0" w:type="auto"/>
            <w:shd w:val="clear" w:color="auto" w:fill="D3D3D3"/>
          </w:tcPr>
          <w:p w:rsidR="001D1FF3" w:rsidRDefault="003A3940">
            <w:r>
              <w:t>Translated (CM)</w:t>
            </w:r>
          </w:p>
        </w:tc>
        <w:tc>
          <w:tcPr>
            <w:tcW w:w="0" w:type="auto"/>
            <w:shd w:val="clear" w:color="auto" w:fill="D3D3D3"/>
          </w:tcPr>
          <w:p w:rsidR="001D1FF3" w:rsidRDefault="003A3940">
            <w:r>
              <w:t>SD</w:t>
            </w:r>
            <w:r>
              <w:rPr>
                <w:rStyle w:val="Tag"/>
              </w:rPr>
              <w:t>&lt;1488/&gt;</w:t>
            </w:r>
            <w:proofErr w:type="spellStart"/>
            <w:r>
              <w:t>nmol</w:t>
            </w:r>
            <w:proofErr w:type="spellEnd"/>
            <w:r>
              <w:t>/L</w:t>
            </w:r>
          </w:p>
        </w:tc>
        <w:tc>
          <w:tcPr>
            <w:tcW w:w="0" w:type="auto"/>
            <w:shd w:val="clear" w:color="auto" w:fill="D3D3D3"/>
          </w:tcPr>
          <w:p w:rsidR="001D1FF3" w:rsidRDefault="003A3940">
            <w:pPr>
              <w:rPr>
                <w:lang w:val="lt-LT"/>
              </w:rPr>
            </w:pPr>
            <w:r>
              <w:rPr>
                <w:lang w:val="lt-LT"/>
              </w:rPr>
              <w:t>SN</w:t>
            </w:r>
            <w:r>
              <w:rPr>
                <w:rStyle w:val="Tag"/>
                <w:lang w:val="lt-LT"/>
              </w:rPr>
              <w:t>&lt;1488/&gt;</w:t>
            </w:r>
            <w:r>
              <w:rPr>
                <w:lang w:val="lt-LT"/>
              </w:rPr>
              <w:t>nmol/L</w:t>
            </w:r>
          </w:p>
        </w:tc>
      </w:tr>
      <w:tr w:rsidR="001D1FF3">
        <w:tc>
          <w:tcPr>
            <w:tcW w:w="0" w:type="auto"/>
            <w:shd w:val="clear" w:color="auto" w:fill="98FB98"/>
          </w:tcPr>
          <w:p w:rsidR="001D1FF3" w:rsidRDefault="003A3940">
            <w:r>
              <w:rPr>
                <w:rStyle w:val="SegmentID"/>
              </w:rPr>
              <w:t>231</w:t>
            </w:r>
            <w:r>
              <w:rPr>
                <w:rStyle w:val="TransUnitID"/>
              </w:rPr>
              <w:t>fdf5863a-b280-466d-b4f8-1f347684a4e9</w:t>
            </w:r>
          </w:p>
        </w:tc>
        <w:tc>
          <w:tcPr>
            <w:tcW w:w="0" w:type="auto"/>
            <w:shd w:val="clear" w:color="auto" w:fill="98FB98"/>
          </w:tcPr>
          <w:p w:rsidR="001D1FF3" w:rsidRDefault="003A3940">
            <w:r>
              <w:t>Translated (100%)</w:t>
            </w:r>
          </w:p>
        </w:tc>
        <w:tc>
          <w:tcPr>
            <w:tcW w:w="0" w:type="auto"/>
            <w:shd w:val="clear" w:color="auto" w:fill="98FB98"/>
          </w:tcPr>
          <w:p w:rsidR="001D1FF3" w:rsidRDefault="003A3940">
            <w:r>
              <w:t>CV</w:t>
            </w:r>
            <w:r>
              <w:rPr>
                <w:rStyle w:val="Tag"/>
              </w:rPr>
              <w:t>&lt;1493/&gt;</w:t>
            </w:r>
            <w:r>
              <w:t>%</w:t>
            </w:r>
          </w:p>
        </w:tc>
        <w:tc>
          <w:tcPr>
            <w:tcW w:w="0" w:type="auto"/>
            <w:shd w:val="clear" w:color="auto" w:fill="98FB98"/>
          </w:tcPr>
          <w:p w:rsidR="001D1FF3" w:rsidRDefault="003A3940">
            <w:pPr>
              <w:rPr>
                <w:lang w:val="lt-LT"/>
              </w:rPr>
            </w:pPr>
            <w:r>
              <w:rPr>
                <w:lang w:val="lt-LT"/>
              </w:rPr>
              <w:t>CV</w:t>
            </w:r>
            <w:r>
              <w:rPr>
                <w:rStyle w:val="Tag"/>
                <w:lang w:val="lt-LT"/>
              </w:rPr>
              <w:t>&lt;</w:t>
            </w:r>
            <w:r>
              <w:rPr>
                <w:rStyle w:val="Tag"/>
                <w:lang w:val="lt-LT"/>
              </w:rPr>
              <w:t>1493/&gt;</w:t>
            </w:r>
            <w:r>
              <w:rPr>
                <w:lang w:val="lt-LT"/>
              </w:rPr>
              <w:t>%</w:t>
            </w:r>
          </w:p>
        </w:tc>
      </w:tr>
      <w:tr w:rsidR="001D1FF3">
        <w:tc>
          <w:tcPr>
            <w:tcW w:w="0" w:type="auto"/>
            <w:shd w:val="clear" w:color="auto" w:fill="D3D3D3"/>
          </w:tcPr>
          <w:p w:rsidR="001D1FF3" w:rsidRDefault="003A3940">
            <w:r>
              <w:rPr>
                <w:rStyle w:val="SegmentID"/>
              </w:rPr>
              <w:t>232</w:t>
            </w:r>
            <w:r>
              <w:rPr>
                <w:rStyle w:val="TransUnitID"/>
              </w:rPr>
              <w:t>0e3bd1ce-abb7-4431-90e5-1456dd6644dd</w:t>
            </w:r>
          </w:p>
        </w:tc>
        <w:tc>
          <w:tcPr>
            <w:tcW w:w="0" w:type="auto"/>
            <w:shd w:val="clear" w:color="auto" w:fill="D3D3D3"/>
          </w:tcPr>
          <w:p w:rsidR="001D1FF3" w:rsidRDefault="003A3940">
            <w:r>
              <w:t>Translated (CM)</w:t>
            </w:r>
          </w:p>
        </w:tc>
        <w:tc>
          <w:tcPr>
            <w:tcW w:w="0" w:type="auto"/>
            <w:shd w:val="clear" w:color="auto" w:fill="D3D3D3"/>
          </w:tcPr>
          <w:p w:rsidR="001D1FF3" w:rsidRDefault="003A3940">
            <w:r>
              <w:t>SD</w:t>
            </w:r>
            <w:r>
              <w:rPr>
                <w:rStyle w:val="Tag"/>
              </w:rPr>
              <w:t>&lt;1498/&gt;</w:t>
            </w:r>
            <w:proofErr w:type="spellStart"/>
            <w:r>
              <w:t>nmol</w:t>
            </w:r>
            <w:proofErr w:type="spellEnd"/>
            <w:r>
              <w:t>/L</w:t>
            </w:r>
          </w:p>
        </w:tc>
        <w:tc>
          <w:tcPr>
            <w:tcW w:w="0" w:type="auto"/>
            <w:shd w:val="clear" w:color="auto" w:fill="D3D3D3"/>
          </w:tcPr>
          <w:p w:rsidR="001D1FF3" w:rsidRDefault="003A3940" w:rsidP="00D0364E">
            <w:pPr>
              <w:rPr>
                <w:lang w:val="lt-LT"/>
              </w:rPr>
            </w:pPr>
            <w:r>
              <w:rPr>
                <w:lang w:val="lt-LT"/>
              </w:rPr>
              <w:t>S</w:t>
            </w:r>
            <w:ins w:id="12" w:author="Krasuckis, Ignas {DEEB~Vilnius-Jasinskio}" w:date="2015-09-28T10:13:00Z">
              <w:r w:rsidR="00D0364E">
                <w:rPr>
                  <w:lang w:val="lt-LT"/>
                </w:rPr>
                <w:t>N</w:t>
              </w:r>
            </w:ins>
            <w:r>
              <w:rPr>
                <w:rStyle w:val="Tag"/>
                <w:lang w:val="lt-LT"/>
              </w:rPr>
              <w:t>&lt;1498/&gt;</w:t>
            </w:r>
            <w:del w:id="13" w:author="Krasuckis, Ignas {DEEB~Vilnius-Jasinskio}" w:date="2015-09-28T10:13:00Z">
              <w:r w:rsidDel="00D0364E">
                <w:rPr>
                  <w:lang w:val="lt-LT"/>
                </w:rPr>
                <w:delText>Nmol</w:delText>
              </w:r>
            </w:del>
            <w:ins w:id="14" w:author="Krasuckis, Ignas {DEEB~Vilnius-Jasinskio}" w:date="2015-09-28T10:13:00Z">
              <w:r w:rsidR="00D0364E">
                <w:rPr>
                  <w:lang w:val="lt-LT"/>
                </w:rPr>
                <w:t>n</w:t>
              </w:r>
              <w:bookmarkStart w:id="15" w:name="_GoBack"/>
              <w:bookmarkEnd w:id="15"/>
              <w:r w:rsidR="00D0364E">
                <w:rPr>
                  <w:lang w:val="lt-LT"/>
                </w:rPr>
                <w:t>mol</w:t>
              </w:r>
            </w:ins>
            <w:r>
              <w:rPr>
                <w:lang w:val="lt-LT"/>
              </w:rPr>
              <w:t>/L</w:t>
            </w:r>
          </w:p>
        </w:tc>
      </w:tr>
      <w:tr w:rsidR="001D1FF3">
        <w:tc>
          <w:tcPr>
            <w:tcW w:w="0" w:type="auto"/>
            <w:shd w:val="clear" w:color="auto" w:fill="98FB98"/>
          </w:tcPr>
          <w:p w:rsidR="001D1FF3" w:rsidRDefault="003A3940">
            <w:r>
              <w:rPr>
                <w:rStyle w:val="SegmentID"/>
              </w:rPr>
              <w:t>233</w:t>
            </w:r>
            <w:r>
              <w:rPr>
                <w:rStyle w:val="TransUnitID"/>
              </w:rPr>
              <w:t>e16b72eb-e457-409a-8708-8444a60168fa</w:t>
            </w:r>
          </w:p>
        </w:tc>
        <w:tc>
          <w:tcPr>
            <w:tcW w:w="0" w:type="auto"/>
            <w:shd w:val="clear" w:color="auto" w:fill="98FB98"/>
          </w:tcPr>
          <w:p w:rsidR="001D1FF3" w:rsidRDefault="003A3940">
            <w:r>
              <w:t>Translated (100%)</w:t>
            </w:r>
          </w:p>
        </w:tc>
        <w:tc>
          <w:tcPr>
            <w:tcW w:w="0" w:type="auto"/>
            <w:shd w:val="clear" w:color="auto" w:fill="98FB98"/>
          </w:tcPr>
          <w:p w:rsidR="001D1FF3" w:rsidRDefault="003A3940">
            <w:r>
              <w:t>CV</w:t>
            </w:r>
            <w:r>
              <w:rPr>
                <w:rStyle w:val="Tag"/>
              </w:rPr>
              <w:t>&lt;1503/&gt;</w:t>
            </w:r>
            <w:r>
              <w:t>%</w:t>
            </w:r>
          </w:p>
        </w:tc>
        <w:tc>
          <w:tcPr>
            <w:tcW w:w="0" w:type="auto"/>
            <w:shd w:val="clear" w:color="auto" w:fill="98FB98"/>
          </w:tcPr>
          <w:p w:rsidR="001D1FF3" w:rsidRDefault="003A3940">
            <w:pPr>
              <w:rPr>
                <w:lang w:val="lt-LT"/>
              </w:rPr>
            </w:pPr>
            <w:r>
              <w:rPr>
                <w:lang w:val="lt-LT"/>
              </w:rPr>
              <w:t>CV</w:t>
            </w:r>
            <w:r>
              <w:rPr>
                <w:rStyle w:val="Tag"/>
                <w:lang w:val="lt-LT"/>
              </w:rPr>
              <w:t>&lt;1503/&gt;</w:t>
            </w:r>
            <w:r>
              <w:rPr>
                <w:lang w:val="lt-LT"/>
              </w:rPr>
              <w:t>%</w:t>
            </w:r>
          </w:p>
        </w:tc>
      </w:tr>
      <w:tr w:rsidR="001D1FF3">
        <w:tc>
          <w:tcPr>
            <w:tcW w:w="0" w:type="auto"/>
            <w:shd w:val="clear" w:color="auto" w:fill="D3D3D3"/>
          </w:tcPr>
          <w:p w:rsidR="001D1FF3" w:rsidRDefault="003A3940">
            <w:r>
              <w:rPr>
                <w:rStyle w:val="SegmentID"/>
              </w:rPr>
              <w:t>234</w:t>
            </w:r>
            <w:r>
              <w:rPr>
                <w:rStyle w:val="TransUnitID"/>
              </w:rPr>
              <w:t>02825990-acde-4b90-a58d-5b16e4d760c2</w:t>
            </w:r>
          </w:p>
        </w:tc>
        <w:tc>
          <w:tcPr>
            <w:tcW w:w="0" w:type="auto"/>
            <w:shd w:val="clear" w:color="auto" w:fill="D3D3D3"/>
          </w:tcPr>
          <w:p w:rsidR="001D1FF3" w:rsidRDefault="003A3940">
            <w:r>
              <w:t>Translated (CM)</w:t>
            </w:r>
          </w:p>
        </w:tc>
        <w:tc>
          <w:tcPr>
            <w:tcW w:w="0" w:type="auto"/>
            <w:shd w:val="clear" w:color="auto" w:fill="D3D3D3"/>
          </w:tcPr>
          <w:p w:rsidR="001D1FF3" w:rsidRDefault="003A3940">
            <w:r>
              <w:t>Human serum 1</w:t>
            </w:r>
          </w:p>
        </w:tc>
        <w:tc>
          <w:tcPr>
            <w:tcW w:w="0" w:type="auto"/>
            <w:shd w:val="clear" w:color="auto" w:fill="D3D3D3"/>
          </w:tcPr>
          <w:p w:rsidR="001D1FF3" w:rsidRDefault="003A3940">
            <w:pPr>
              <w:rPr>
                <w:lang w:val="lt-LT"/>
              </w:rPr>
            </w:pPr>
            <w:r>
              <w:rPr>
                <w:lang w:val="lt-LT"/>
              </w:rPr>
              <w:t xml:space="preserve">Žmogaus </w:t>
            </w:r>
            <w:r>
              <w:rPr>
                <w:lang w:val="lt-LT"/>
              </w:rPr>
              <w:t>serumas 1</w:t>
            </w:r>
          </w:p>
        </w:tc>
      </w:tr>
      <w:tr w:rsidR="001D1FF3">
        <w:tc>
          <w:tcPr>
            <w:tcW w:w="0" w:type="auto"/>
            <w:shd w:val="clear" w:color="auto" w:fill="98FB98"/>
          </w:tcPr>
          <w:p w:rsidR="001D1FF3" w:rsidRDefault="003A3940">
            <w:r>
              <w:rPr>
                <w:rStyle w:val="SegmentID"/>
              </w:rPr>
              <w:t>235</w:t>
            </w:r>
            <w:r>
              <w:rPr>
                <w:rStyle w:val="TransUnitID"/>
              </w:rPr>
              <w:t>a31c6836-532a-47b4-bff2-cda8833d901b</w:t>
            </w:r>
          </w:p>
        </w:tc>
        <w:tc>
          <w:tcPr>
            <w:tcW w:w="0" w:type="auto"/>
            <w:shd w:val="clear" w:color="auto" w:fill="98FB98"/>
          </w:tcPr>
          <w:p w:rsidR="001D1FF3" w:rsidRDefault="003A3940">
            <w:r>
              <w:t>Draft (100%)</w:t>
            </w:r>
          </w:p>
        </w:tc>
        <w:tc>
          <w:tcPr>
            <w:tcW w:w="0" w:type="auto"/>
            <w:shd w:val="clear" w:color="auto" w:fill="98FB98"/>
          </w:tcPr>
          <w:p w:rsidR="001D1FF3" w:rsidRDefault="003A3940">
            <w:r>
              <w:t>0.712</w:t>
            </w:r>
          </w:p>
        </w:tc>
        <w:tc>
          <w:tcPr>
            <w:tcW w:w="0" w:type="auto"/>
            <w:shd w:val="clear" w:color="auto" w:fill="98FB98"/>
          </w:tcPr>
          <w:p w:rsidR="001D1FF3" w:rsidRDefault="003A3940">
            <w:pPr>
              <w:rPr>
                <w:lang w:val="lt-LT"/>
              </w:rPr>
            </w:pPr>
            <w:r>
              <w:rPr>
                <w:lang w:val="lt-LT"/>
              </w:rPr>
              <w:t>0.712</w:t>
            </w:r>
          </w:p>
        </w:tc>
      </w:tr>
      <w:tr w:rsidR="001D1FF3">
        <w:tc>
          <w:tcPr>
            <w:tcW w:w="0" w:type="auto"/>
            <w:shd w:val="clear" w:color="auto" w:fill="98FB98"/>
          </w:tcPr>
          <w:p w:rsidR="001D1FF3" w:rsidRDefault="003A3940">
            <w:r>
              <w:rPr>
                <w:rStyle w:val="SegmentID"/>
              </w:rPr>
              <w:t>236</w:t>
            </w:r>
            <w:r>
              <w:rPr>
                <w:rStyle w:val="TransUnitID"/>
              </w:rPr>
              <w:t>0c46b06e-0e80-4977-b87d-8d3183488e0c</w:t>
            </w:r>
          </w:p>
        </w:tc>
        <w:tc>
          <w:tcPr>
            <w:tcW w:w="0" w:type="auto"/>
            <w:shd w:val="clear" w:color="auto" w:fill="98FB98"/>
          </w:tcPr>
          <w:p w:rsidR="001D1FF3" w:rsidRDefault="003A3940">
            <w:r>
              <w:t>Draft (100%)</w:t>
            </w:r>
          </w:p>
        </w:tc>
        <w:tc>
          <w:tcPr>
            <w:tcW w:w="0" w:type="auto"/>
            <w:shd w:val="clear" w:color="auto" w:fill="98FB98"/>
          </w:tcPr>
          <w:p w:rsidR="001D1FF3" w:rsidRDefault="003A3940">
            <w:r>
              <w:t>0.045</w:t>
            </w:r>
          </w:p>
        </w:tc>
        <w:tc>
          <w:tcPr>
            <w:tcW w:w="0" w:type="auto"/>
            <w:shd w:val="clear" w:color="auto" w:fill="98FB98"/>
          </w:tcPr>
          <w:p w:rsidR="001D1FF3" w:rsidRDefault="003A3940">
            <w:pPr>
              <w:rPr>
                <w:lang w:val="lt-LT"/>
              </w:rPr>
            </w:pPr>
            <w:r>
              <w:rPr>
                <w:lang w:val="lt-LT"/>
              </w:rPr>
              <w:t>0.045</w:t>
            </w:r>
          </w:p>
        </w:tc>
      </w:tr>
      <w:tr w:rsidR="001D1FF3">
        <w:tc>
          <w:tcPr>
            <w:tcW w:w="0" w:type="auto"/>
            <w:shd w:val="clear" w:color="auto" w:fill="98FB98"/>
          </w:tcPr>
          <w:p w:rsidR="001D1FF3" w:rsidRDefault="003A3940">
            <w:r>
              <w:rPr>
                <w:rStyle w:val="SegmentID"/>
              </w:rPr>
              <w:t>237</w:t>
            </w:r>
            <w:r>
              <w:rPr>
                <w:rStyle w:val="TransUnitID"/>
              </w:rPr>
              <w:t>7088ac3c-1736-4f7e-9211-778e23192fcc</w:t>
            </w:r>
          </w:p>
        </w:tc>
        <w:tc>
          <w:tcPr>
            <w:tcW w:w="0" w:type="auto"/>
            <w:shd w:val="clear" w:color="auto" w:fill="98FB98"/>
          </w:tcPr>
          <w:p w:rsidR="001D1FF3" w:rsidRDefault="003A3940">
            <w:r>
              <w:t>Draft (100%)</w:t>
            </w:r>
          </w:p>
        </w:tc>
        <w:tc>
          <w:tcPr>
            <w:tcW w:w="0" w:type="auto"/>
            <w:shd w:val="clear" w:color="auto" w:fill="98FB98"/>
          </w:tcPr>
          <w:p w:rsidR="001D1FF3" w:rsidRDefault="003A3940">
            <w:r>
              <w:t>6.3</w:t>
            </w:r>
          </w:p>
        </w:tc>
        <w:tc>
          <w:tcPr>
            <w:tcW w:w="0" w:type="auto"/>
            <w:shd w:val="clear" w:color="auto" w:fill="98FB98"/>
          </w:tcPr>
          <w:p w:rsidR="001D1FF3" w:rsidRDefault="003A3940">
            <w:pPr>
              <w:rPr>
                <w:lang w:val="lt-LT"/>
              </w:rPr>
            </w:pPr>
            <w:r>
              <w:rPr>
                <w:lang w:val="lt-LT"/>
              </w:rPr>
              <w:t>6.3</w:t>
            </w:r>
          </w:p>
        </w:tc>
      </w:tr>
      <w:tr w:rsidR="001D1FF3">
        <w:tc>
          <w:tcPr>
            <w:tcW w:w="0" w:type="auto"/>
            <w:shd w:val="clear" w:color="auto" w:fill="98FB98"/>
          </w:tcPr>
          <w:p w:rsidR="001D1FF3" w:rsidRDefault="003A3940">
            <w:r>
              <w:rPr>
                <w:rStyle w:val="SegmentID"/>
              </w:rPr>
              <w:t>238</w:t>
            </w:r>
            <w:r>
              <w:rPr>
                <w:rStyle w:val="TransUnitID"/>
              </w:rPr>
              <w:t>353ac69c-7ff3-414b-bb34-4e1520e9eb73</w:t>
            </w:r>
          </w:p>
        </w:tc>
        <w:tc>
          <w:tcPr>
            <w:tcW w:w="0" w:type="auto"/>
            <w:shd w:val="clear" w:color="auto" w:fill="98FB98"/>
          </w:tcPr>
          <w:p w:rsidR="001D1FF3" w:rsidRDefault="003A3940">
            <w:r>
              <w:t>Draft (100%)</w:t>
            </w:r>
          </w:p>
        </w:tc>
        <w:tc>
          <w:tcPr>
            <w:tcW w:w="0" w:type="auto"/>
            <w:shd w:val="clear" w:color="auto" w:fill="98FB98"/>
          </w:tcPr>
          <w:p w:rsidR="001D1FF3" w:rsidRDefault="003A3940">
            <w:r>
              <w:t>0.058</w:t>
            </w:r>
          </w:p>
        </w:tc>
        <w:tc>
          <w:tcPr>
            <w:tcW w:w="0" w:type="auto"/>
            <w:shd w:val="clear" w:color="auto" w:fill="98FB98"/>
          </w:tcPr>
          <w:p w:rsidR="001D1FF3" w:rsidRDefault="003A3940">
            <w:pPr>
              <w:rPr>
                <w:lang w:val="lt-LT"/>
              </w:rPr>
            </w:pPr>
            <w:r>
              <w:rPr>
                <w:lang w:val="lt-LT"/>
              </w:rPr>
              <w:t>0.058</w:t>
            </w:r>
          </w:p>
        </w:tc>
      </w:tr>
      <w:tr w:rsidR="001D1FF3">
        <w:tc>
          <w:tcPr>
            <w:tcW w:w="0" w:type="auto"/>
            <w:shd w:val="clear" w:color="auto" w:fill="98FB98"/>
          </w:tcPr>
          <w:p w:rsidR="001D1FF3" w:rsidRDefault="003A3940">
            <w:r>
              <w:rPr>
                <w:rStyle w:val="SegmentID"/>
              </w:rPr>
              <w:t>239</w:t>
            </w:r>
            <w:r>
              <w:rPr>
                <w:rStyle w:val="TransUnitID"/>
              </w:rPr>
              <w:t>8da95fe7-4683-4cee-97c9-bd09212ccb61</w:t>
            </w:r>
          </w:p>
        </w:tc>
        <w:tc>
          <w:tcPr>
            <w:tcW w:w="0" w:type="auto"/>
            <w:shd w:val="clear" w:color="auto" w:fill="98FB98"/>
          </w:tcPr>
          <w:p w:rsidR="001D1FF3" w:rsidRDefault="003A3940">
            <w:r>
              <w:t>Draft (100%)</w:t>
            </w:r>
          </w:p>
        </w:tc>
        <w:tc>
          <w:tcPr>
            <w:tcW w:w="0" w:type="auto"/>
            <w:shd w:val="clear" w:color="auto" w:fill="98FB98"/>
          </w:tcPr>
          <w:p w:rsidR="001D1FF3" w:rsidRDefault="003A3940">
            <w:r>
              <w:t>8.2</w:t>
            </w:r>
          </w:p>
        </w:tc>
        <w:tc>
          <w:tcPr>
            <w:tcW w:w="0" w:type="auto"/>
            <w:shd w:val="clear" w:color="auto" w:fill="98FB98"/>
          </w:tcPr>
          <w:p w:rsidR="001D1FF3" w:rsidRDefault="003A3940">
            <w:pPr>
              <w:rPr>
                <w:lang w:val="lt-LT"/>
              </w:rPr>
            </w:pPr>
            <w:r>
              <w:rPr>
                <w:lang w:val="lt-LT"/>
              </w:rPr>
              <w:t>8.2</w:t>
            </w:r>
          </w:p>
        </w:tc>
      </w:tr>
      <w:tr w:rsidR="001D1FF3">
        <w:tc>
          <w:tcPr>
            <w:tcW w:w="0" w:type="auto"/>
            <w:shd w:val="clear" w:color="auto" w:fill="98FB98"/>
          </w:tcPr>
          <w:p w:rsidR="001D1FF3" w:rsidRDefault="003A3940">
            <w:r>
              <w:rPr>
                <w:rStyle w:val="SegmentID"/>
              </w:rPr>
              <w:t>240</w:t>
            </w:r>
            <w:r>
              <w:rPr>
                <w:rStyle w:val="TransUnitID"/>
              </w:rPr>
              <w:t>505eb121-f274-45f1-a713-4e0574505acd</w:t>
            </w:r>
          </w:p>
        </w:tc>
        <w:tc>
          <w:tcPr>
            <w:tcW w:w="0" w:type="auto"/>
            <w:shd w:val="clear" w:color="auto" w:fill="98FB98"/>
          </w:tcPr>
          <w:p w:rsidR="001D1FF3" w:rsidRDefault="003A3940">
            <w:r>
              <w:t>Translated (100%)</w:t>
            </w:r>
          </w:p>
        </w:tc>
        <w:tc>
          <w:tcPr>
            <w:tcW w:w="0" w:type="auto"/>
            <w:shd w:val="clear" w:color="auto" w:fill="98FB98"/>
          </w:tcPr>
          <w:p w:rsidR="001D1FF3" w:rsidRDefault="003A3940">
            <w:r>
              <w:t>Human serum 2</w:t>
            </w:r>
          </w:p>
        </w:tc>
        <w:tc>
          <w:tcPr>
            <w:tcW w:w="0" w:type="auto"/>
            <w:shd w:val="clear" w:color="auto" w:fill="98FB98"/>
          </w:tcPr>
          <w:p w:rsidR="001D1FF3" w:rsidRDefault="003A3940">
            <w:pPr>
              <w:rPr>
                <w:lang w:val="lt-LT"/>
              </w:rPr>
            </w:pPr>
            <w:r>
              <w:rPr>
                <w:lang w:val="lt-LT"/>
              </w:rPr>
              <w:t>Žmogaus serumas 2</w:t>
            </w:r>
          </w:p>
        </w:tc>
      </w:tr>
      <w:tr w:rsidR="001D1FF3">
        <w:tc>
          <w:tcPr>
            <w:tcW w:w="0" w:type="auto"/>
            <w:shd w:val="clear" w:color="auto" w:fill="98FB98"/>
          </w:tcPr>
          <w:p w:rsidR="001D1FF3" w:rsidRDefault="003A3940">
            <w:r>
              <w:rPr>
                <w:rStyle w:val="SegmentID"/>
              </w:rPr>
              <w:t>241</w:t>
            </w:r>
            <w:r>
              <w:rPr>
                <w:rStyle w:val="TransUnitID"/>
              </w:rPr>
              <w:t>d067caeb-af3d-47ef-aedb-cb0f181d2818</w:t>
            </w:r>
          </w:p>
        </w:tc>
        <w:tc>
          <w:tcPr>
            <w:tcW w:w="0" w:type="auto"/>
            <w:shd w:val="clear" w:color="auto" w:fill="98FB98"/>
          </w:tcPr>
          <w:p w:rsidR="001D1FF3" w:rsidRDefault="003A3940">
            <w:r>
              <w:t>Draft (100%)</w:t>
            </w:r>
          </w:p>
        </w:tc>
        <w:tc>
          <w:tcPr>
            <w:tcW w:w="0" w:type="auto"/>
            <w:shd w:val="clear" w:color="auto" w:fill="98FB98"/>
          </w:tcPr>
          <w:p w:rsidR="001D1FF3" w:rsidRDefault="003A3940">
            <w:r>
              <w:t>1.36</w:t>
            </w:r>
          </w:p>
        </w:tc>
        <w:tc>
          <w:tcPr>
            <w:tcW w:w="0" w:type="auto"/>
            <w:shd w:val="clear" w:color="auto" w:fill="98FB98"/>
          </w:tcPr>
          <w:p w:rsidR="001D1FF3" w:rsidRDefault="003A3940">
            <w:pPr>
              <w:rPr>
                <w:lang w:val="lt-LT"/>
              </w:rPr>
            </w:pPr>
            <w:r>
              <w:rPr>
                <w:lang w:val="lt-LT"/>
              </w:rPr>
              <w:t>1.36</w:t>
            </w:r>
          </w:p>
        </w:tc>
      </w:tr>
      <w:tr w:rsidR="001D1FF3">
        <w:tc>
          <w:tcPr>
            <w:tcW w:w="0" w:type="auto"/>
            <w:shd w:val="clear" w:color="auto" w:fill="98FB98"/>
          </w:tcPr>
          <w:p w:rsidR="001D1FF3" w:rsidRDefault="003A3940">
            <w:r>
              <w:rPr>
                <w:rStyle w:val="SegmentID"/>
              </w:rPr>
              <w:t>242</w:t>
            </w:r>
            <w:r>
              <w:rPr>
                <w:rStyle w:val="TransUnitID"/>
              </w:rPr>
              <w:t>9c3701e5-1</w:t>
            </w:r>
            <w:r>
              <w:rPr>
                <w:rStyle w:val="TransUnitID"/>
              </w:rPr>
              <w:t>958-4bb9-88a2-6657a2f2d9d6</w:t>
            </w:r>
          </w:p>
        </w:tc>
        <w:tc>
          <w:tcPr>
            <w:tcW w:w="0" w:type="auto"/>
            <w:shd w:val="clear" w:color="auto" w:fill="98FB98"/>
          </w:tcPr>
          <w:p w:rsidR="001D1FF3" w:rsidRDefault="003A3940">
            <w:r>
              <w:t>Draft (100%)</w:t>
            </w:r>
          </w:p>
        </w:tc>
        <w:tc>
          <w:tcPr>
            <w:tcW w:w="0" w:type="auto"/>
            <w:shd w:val="clear" w:color="auto" w:fill="98FB98"/>
          </w:tcPr>
          <w:p w:rsidR="001D1FF3" w:rsidRDefault="003A3940">
            <w:r>
              <w:t>0.038</w:t>
            </w:r>
          </w:p>
        </w:tc>
        <w:tc>
          <w:tcPr>
            <w:tcW w:w="0" w:type="auto"/>
            <w:shd w:val="clear" w:color="auto" w:fill="98FB98"/>
          </w:tcPr>
          <w:p w:rsidR="001D1FF3" w:rsidRDefault="003A3940">
            <w:pPr>
              <w:rPr>
                <w:lang w:val="lt-LT"/>
              </w:rPr>
            </w:pPr>
            <w:r>
              <w:rPr>
                <w:lang w:val="lt-LT"/>
              </w:rPr>
              <w:t>0.038</w:t>
            </w:r>
          </w:p>
        </w:tc>
      </w:tr>
      <w:tr w:rsidR="001D1FF3">
        <w:tc>
          <w:tcPr>
            <w:tcW w:w="0" w:type="auto"/>
            <w:shd w:val="clear" w:color="auto" w:fill="98FB98"/>
          </w:tcPr>
          <w:p w:rsidR="001D1FF3" w:rsidRDefault="003A3940">
            <w:r>
              <w:rPr>
                <w:rStyle w:val="SegmentID"/>
              </w:rPr>
              <w:t>243</w:t>
            </w:r>
            <w:r>
              <w:rPr>
                <w:rStyle w:val="TransUnitID"/>
              </w:rPr>
              <w:t>b70f7a90-ef84-4455-ba28-01af8d95887e</w:t>
            </w:r>
          </w:p>
        </w:tc>
        <w:tc>
          <w:tcPr>
            <w:tcW w:w="0" w:type="auto"/>
            <w:shd w:val="clear" w:color="auto" w:fill="98FB98"/>
          </w:tcPr>
          <w:p w:rsidR="001D1FF3" w:rsidRDefault="003A3940">
            <w:r>
              <w:t>Draft (100%)</w:t>
            </w:r>
          </w:p>
        </w:tc>
        <w:tc>
          <w:tcPr>
            <w:tcW w:w="0" w:type="auto"/>
            <w:shd w:val="clear" w:color="auto" w:fill="98FB98"/>
          </w:tcPr>
          <w:p w:rsidR="001D1FF3" w:rsidRDefault="003A3940">
            <w:r>
              <w:t>2.8</w:t>
            </w:r>
          </w:p>
        </w:tc>
        <w:tc>
          <w:tcPr>
            <w:tcW w:w="0" w:type="auto"/>
            <w:shd w:val="clear" w:color="auto" w:fill="98FB98"/>
          </w:tcPr>
          <w:p w:rsidR="001D1FF3" w:rsidRDefault="003A3940">
            <w:pPr>
              <w:rPr>
                <w:lang w:val="lt-LT"/>
              </w:rPr>
            </w:pPr>
            <w:r>
              <w:rPr>
                <w:lang w:val="lt-LT"/>
              </w:rPr>
              <w:t>2.8</w:t>
            </w:r>
          </w:p>
        </w:tc>
      </w:tr>
      <w:tr w:rsidR="001D1FF3">
        <w:tc>
          <w:tcPr>
            <w:tcW w:w="0" w:type="auto"/>
            <w:shd w:val="clear" w:color="auto" w:fill="98FB98"/>
          </w:tcPr>
          <w:p w:rsidR="001D1FF3" w:rsidRDefault="003A3940">
            <w:r>
              <w:rPr>
                <w:rStyle w:val="SegmentID"/>
              </w:rPr>
              <w:t>244</w:t>
            </w:r>
            <w:r>
              <w:rPr>
                <w:rStyle w:val="TransUnitID"/>
              </w:rPr>
              <w:t>0ec73381-c7f8-4db7-970f-94ac14594922</w:t>
            </w:r>
          </w:p>
        </w:tc>
        <w:tc>
          <w:tcPr>
            <w:tcW w:w="0" w:type="auto"/>
            <w:shd w:val="clear" w:color="auto" w:fill="98FB98"/>
          </w:tcPr>
          <w:p w:rsidR="001D1FF3" w:rsidRDefault="003A3940">
            <w:r>
              <w:t>Draft (100%)</w:t>
            </w:r>
          </w:p>
        </w:tc>
        <w:tc>
          <w:tcPr>
            <w:tcW w:w="0" w:type="auto"/>
            <w:shd w:val="clear" w:color="auto" w:fill="98FB98"/>
          </w:tcPr>
          <w:p w:rsidR="001D1FF3" w:rsidRDefault="003A3940">
            <w:r>
              <w:t>0.058</w:t>
            </w:r>
          </w:p>
        </w:tc>
        <w:tc>
          <w:tcPr>
            <w:tcW w:w="0" w:type="auto"/>
            <w:shd w:val="clear" w:color="auto" w:fill="98FB98"/>
          </w:tcPr>
          <w:p w:rsidR="001D1FF3" w:rsidRDefault="003A3940">
            <w:pPr>
              <w:rPr>
                <w:lang w:val="lt-LT"/>
              </w:rPr>
            </w:pPr>
            <w:r>
              <w:rPr>
                <w:lang w:val="lt-LT"/>
              </w:rPr>
              <w:t>0.058</w:t>
            </w:r>
          </w:p>
        </w:tc>
      </w:tr>
      <w:tr w:rsidR="001D1FF3">
        <w:tc>
          <w:tcPr>
            <w:tcW w:w="0" w:type="auto"/>
            <w:shd w:val="clear" w:color="auto" w:fill="98FB98"/>
          </w:tcPr>
          <w:p w:rsidR="001D1FF3" w:rsidRDefault="003A3940">
            <w:r>
              <w:rPr>
                <w:rStyle w:val="SegmentID"/>
              </w:rPr>
              <w:t>245</w:t>
            </w:r>
            <w:r>
              <w:rPr>
                <w:rStyle w:val="TransUnitID"/>
              </w:rPr>
              <w:t>ab1edd2e-e571-43ea-baca-040cb1c1ff12</w:t>
            </w:r>
          </w:p>
        </w:tc>
        <w:tc>
          <w:tcPr>
            <w:tcW w:w="0" w:type="auto"/>
            <w:shd w:val="clear" w:color="auto" w:fill="98FB98"/>
          </w:tcPr>
          <w:p w:rsidR="001D1FF3" w:rsidRDefault="003A3940">
            <w:r>
              <w:t>Draft (100%)</w:t>
            </w:r>
          </w:p>
        </w:tc>
        <w:tc>
          <w:tcPr>
            <w:tcW w:w="0" w:type="auto"/>
            <w:shd w:val="clear" w:color="auto" w:fill="98FB98"/>
          </w:tcPr>
          <w:p w:rsidR="001D1FF3" w:rsidRDefault="003A3940">
            <w:r>
              <w:t>4.3</w:t>
            </w:r>
          </w:p>
        </w:tc>
        <w:tc>
          <w:tcPr>
            <w:tcW w:w="0" w:type="auto"/>
            <w:shd w:val="clear" w:color="auto" w:fill="98FB98"/>
          </w:tcPr>
          <w:p w:rsidR="001D1FF3" w:rsidRDefault="003A3940">
            <w:pPr>
              <w:rPr>
                <w:lang w:val="lt-LT"/>
              </w:rPr>
            </w:pPr>
            <w:r>
              <w:rPr>
                <w:lang w:val="lt-LT"/>
              </w:rPr>
              <w:t>4.3</w:t>
            </w:r>
          </w:p>
        </w:tc>
      </w:tr>
      <w:tr w:rsidR="001D1FF3">
        <w:tc>
          <w:tcPr>
            <w:tcW w:w="0" w:type="auto"/>
            <w:shd w:val="clear" w:color="auto" w:fill="98FB98"/>
          </w:tcPr>
          <w:p w:rsidR="001D1FF3" w:rsidRDefault="003A3940">
            <w:r>
              <w:rPr>
                <w:rStyle w:val="SegmentID"/>
              </w:rPr>
              <w:lastRenderedPageBreak/>
              <w:t>246</w:t>
            </w:r>
            <w:r>
              <w:rPr>
                <w:rStyle w:val="TransUnitID"/>
              </w:rPr>
              <w:t>15361c22-a61b-4b1d-8d4c-32eb746be4e7</w:t>
            </w:r>
          </w:p>
        </w:tc>
        <w:tc>
          <w:tcPr>
            <w:tcW w:w="0" w:type="auto"/>
            <w:shd w:val="clear" w:color="auto" w:fill="98FB98"/>
          </w:tcPr>
          <w:p w:rsidR="001D1FF3" w:rsidRDefault="003A3940">
            <w:r>
              <w:t>Translated (100%)</w:t>
            </w:r>
          </w:p>
        </w:tc>
        <w:tc>
          <w:tcPr>
            <w:tcW w:w="0" w:type="auto"/>
            <w:shd w:val="clear" w:color="auto" w:fill="98FB98"/>
          </w:tcPr>
          <w:p w:rsidR="001D1FF3" w:rsidRDefault="003A3940">
            <w:r>
              <w:t>Human serum 3</w:t>
            </w:r>
          </w:p>
        </w:tc>
        <w:tc>
          <w:tcPr>
            <w:tcW w:w="0" w:type="auto"/>
            <w:shd w:val="clear" w:color="auto" w:fill="98FB98"/>
          </w:tcPr>
          <w:p w:rsidR="001D1FF3" w:rsidRDefault="003A3940">
            <w:pPr>
              <w:rPr>
                <w:lang w:val="lt-LT"/>
              </w:rPr>
            </w:pPr>
            <w:r>
              <w:rPr>
                <w:lang w:val="lt-LT"/>
              </w:rPr>
              <w:t>Žmogaus serumas 3</w:t>
            </w:r>
          </w:p>
        </w:tc>
      </w:tr>
      <w:tr w:rsidR="001D1FF3">
        <w:tc>
          <w:tcPr>
            <w:tcW w:w="0" w:type="auto"/>
            <w:shd w:val="clear" w:color="auto" w:fill="98FB98"/>
          </w:tcPr>
          <w:p w:rsidR="001D1FF3" w:rsidRDefault="003A3940">
            <w:r>
              <w:rPr>
                <w:rStyle w:val="SegmentID"/>
              </w:rPr>
              <w:t>247</w:t>
            </w:r>
            <w:r>
              <w:rPr>
                <w:rStyle w:val="TransUnitID"/>
              </w:rPr>
              <w:t>0494daec-19f7-42ec-86a9-bffe488891c4</w:t>
            </w:r>
          </w:p>
        </w:tc>
        <w:tc>
          <w:tcPr>
            <w:tcW w:w="0" w:type="auto"/>
            <w:shd w:val="clear" w:color="auto" w:fill="98FB98"/>
          </w:tcPr>
          <w:p w:rsidR="001D1FF3" w:rsidRDefault="003A3940">
            <w:r>
              <w:t>Draft (100%)</w:t>
            </w:r>
          </w:p>
        </w:tc>
        <w:tc>
          <w:tcPr>
            <w:tcW w:w="0" w:type="auto"/>
            <w:shd w:val="clear" w:color="auto" w:fill="98FB98"/>
          </w:tcPr>
          <w:p w:rsidR="001D1FF3" w:rsidRDefault="003A3940">
            <w:r>
              <w:t>2.33</w:t>
            </w:r>
          </w:p>
        </w:tc>
        <w:tc>
          <w:tcPr>
            <w:tcW w:w="0" w:type="auto"/>
            <w:shd w:val="clear" w:color="auto" w:fill="98FB98"/>
          </w:tcPr>
          <w:p w:rsidR="001D1FF3" w:rsidRDefault="003A3940">
            <w:pPr>
              <w:rPr>
                <w:lang w:val="lt-LT"/>
              </w:rPr>
            </w:pPr>
            <w:r>
              <w:rPr>
                <w:lang w:val="lt-LT"/>
              </w:rPr>
              <w:t>2.33</w:t>
            </w:r>
          </w:p>
        </w:tc>
      </w:tr>
      <w:tr w:rsidR="001D1FF3">
        <w:tc>
          <w:tcPr>
            <w:tcW w:w="0" w:type="auto"/>
            <w:shd w:val="clear" w:color="auto" w:fill="98FB98"/>
          </w:tcPr>
          <w:p w:rsidR="001D1FF3" w:rsidRDefault="003A3940">
            <w:r>
              <w:rPr>
                <w:rStyle w:val="SegmentID"/>
              </w:rPr>
              <w:t>248</w:t>
            </w:r>
            <w:r>
              <w:rPr>
                <w:rStyle w:val="TransUnitID"/>
              </w:rPr>
              <w:t>baca79d2-3a62-42f3-8124-7dba01a15f4f</w:t>
            </w:r>
          </w:p>
        </w:tc>
        <w:tc>
          <w:tcPr>
            <w:tcW w:w="0" w:type="auto"/>
            <w:shd w:val="clear" w:color="auto" w:fill="98FB98"/>
          </w:tcPr>
          <w:p w:rsidR="001D1FF3" w:rsidRDefault="003A3940">
            <w:r>
              <w:t>Draft (100%)</w:t>
            </w:r>
          </w:p>
        </w:tc>
        <w:tc>
          <w:tcPr>
            <w:tcW w:w="0" w:type="auto"/>
            <w:shd w:val="clear" w:color="auto" w:fill="98FB98"/>
          </w:tcPr>
          <w:p w:rsidR="001D1FF3" w:rsidRDefault="003A3940">
            <w:r>
              <w:t>0.058</w:t>
            </w:r>
          </w:p>
        </w:tc>
        <w:tc>
          <w:tcPr>
            <w:tcW w:w="0" w:type="auto"/>
            <w:shd w:val="clear" w:color="auto" w:fill="98FB98"/>
          </w:tcPr>
          <w:p w:rsidR="001D1FF3" w:rsidRDefault="003A3940">
            <w:pPr>
              <w:rPr>
                <w:lang w:val="lt-LT"/>
              </w:rPr>
            </w:pPr>
            <w:r>
              <w:rPr>
                <w:lang w:val="lt-LT"/>
              </w:rPr>
              <w:t>0.058</w:t>
            </w:r>
          </w:p>
        </w:tc>
      </w:tr>
      <w:tr w:rsidR="001D1FF3">
        <w:tc>
          <w:tcPr>
            <w:tcW w:w="0" w:type="auto"/>
            <w:shd w:val="clear" w:color="auto" w:fill="98FB98"/>
          </w:tcPr>
          <w:p w:rsidR="001D1FF3" w:rsidRDefault="003A3940">
            <w:r>
              <w:rPr>
                <w:rStyle w:val="SegmentID"/>
              </w:rPr>
              <w:t>249</w:t>
            </w:r>
            <w:r>
              <w:rPr>
                <w:rStyle w:val="TransUnitID"/>
              </w:rPr>
              <w:t>2f205cf3-b985-4f06-990b-b92c0f99af0a</w:t>
            </w:r>
          </w:p>
        </w:tc>
        <w:tc>
          <w:tcPr>
            <w:tcW w:w="0" w:type="auto"/>
            <w:shd w:val="clear" w:color="auto" w:fill="98FB98"/>
          </w:tcPr>
          <w:p w:rsidR="001D1FF3" w:rsidRDefault="003A3940">
            <w:r>
              <w:t>Draft (100%)</w:t>
            </w:r>
          </w:p>
        </w:tc>
        <w:tc>
          <w:tcPr>
            <w:tcW w:w="0" w:type="auto"/>
            <w:shd w:val="clear" w:color="auto" w:fill="98FB98"/>
          </w:tcPr>
          <w:p w:rsidR="001D1FF3" w:rsidRDefault="003A3940">
            <w:r>
              <w:t>2.5</w:t>
            </w:r>
          </w:p>
        </w:tc>
        <w:tc>
          <w:tcPr>
            <w:tcW w:w="0" w:type="auto"/>
            <w:shd w:val="clear" w:color="auto" w:fill="98FB98"/>
          </w:tcPr>
          <w:p w:rsidR="001D1FF3" w:rsidRDefault="003A3940">
            <w:pPr>
              <w:rPr>
                <w:lang w:val="lt-LT"/>
              </w:rPr>
            </w:pPr>
            <w:r>
              <w:rPr>
                <w:lang w:val="lt-LT"/>
              </w:rPr>
              <w:t>2.5</w:t>
            </w:r>
          </w:p>
        </w:tc>
      </w:tr>
      <w:tr w:rsidR="001D1FF3">
        <w:tc>
          <w:tcPr>
            <w:tcW w:w="0" w:type="auto"/>
            <w:shd w:val="clear" w:color="auto" w:fill="98FB98"/>
          </w:tcPr>
          <w:p w:rsidR="001D1FF3" w:rsidRDefault="003A3940">
            <w:r>
              <w:rPr>
                <w:rStyle w:val="SegmentID"/>
              </w:rPr>
              <w:t>250</w:t>
            </w:r>
            <w:r>
              <w:rPr>
                <w:rStyle w:val="TransUnitID"/>
              </w:rPr>
              <w:t>429a746d-84f8-41f3-b55f-d355c027188e</w:t>
            </w:r>
          </w:p>
        </w:tc>
        <w:tc>
          <w:tcPr>
            <w:tcW w:w="0" w:type="auto"/>
            <w:shd w:val="clear" w:color="auto" w:fill="98FB98"/>
          </w:tcPr>
          <w:p w:rsidR="001D1FF3" w:rsidRDefault="003A3940">
            <w:r>
              <w:t>Draft (100%)</w:t>
            </w:r>
          </w:p>
        </w:tc>
        <w:tc>
          <w:tcPr>
            <w:tcW w:w="0" w:type="auto"/>
            <w:shd w:val="clear" w:color="auto" w:fill="98FB98"/>
          </w:tcPr>
          <w:p w:rsidR="001D1FF3" w:rsidRDefault="003A3940">
            <w:r>
              <w:t>0.084</w:t>
            </w:r>
          </w:p>
        </w:tc>
        <w:tc>
          <w:tcPr>
            <w:tcW w:w="0" w:type="auto"/>
            <w:shd w:val="clear" w:color="auto" w:fill="98FB98"/>
          </w:tcPr>
          <w:p w:rsidR="001D1FF3" w:rsidRDefault="003A3940">
            <w:pPr>
              <w:rPr>
                <w:lang w:val="lt-LT"/>
              </w:rPr>
            </w:pPr>
            <w:r>
              <w:rPr>
                <w:lang w:val="lt-LT"/>
              </w:rPr>
              <w:t>0.084</w:t>
            </w:r>
          </w:p>
        </w:tc>
      </w:tr>
      <w:tr w:rsidR="001D1FF3">
        <w:tc>
          <w:tcPr>
            <w:tcW w:w="0" w:type="auto"/>
            <w:shd w:val="clear" w:color="auto" w:fill="98FB98"/>
          </w:tcPr>
          <w:p w:rsidR="001D1FF3" w:rsidRDefault="003A3940">
            <w:r>
              <w:rPr>
                <w:rStyle w:val="SegmentID"/>
              </w:rPr>
              <w:t>251</w:t>
            </w:r>
            <w:r>
              <w:rPr>
                <w:rStyle w:val="TransUnitID"/>
              </w:rPr>
              <w:t>3a4ddab1-7d21-4c60-b9a4-dd31cf2dd73e</w:t>
            </w:r>
          </w:p>
        </w:tc>
        <w:tc>
          <w:tcPr>
            <w:tcW w:w="0" w:type="auto"/>
            <w:shd w:val="clear" w:color="auto" w:fill="98FB98"/>
          </w:tcPr>
          <w:p w:rsidR="001D1FF3" w:rsidRDefault="003A3940">
            <w:r>
              <w:t>Draft (100%)</w:t>
            </w:r>
          </w:p>
        </w:tc>
        <w:tc>
          <w:tcPr>
            <w:tcW w:w="0" w:type="auto"/>
            <w:shd w:val="clear" w:color="auto" w:fill="98FB98"/>
          </w:tcPr>
          <w:p w:rsidR="001D1FF3" w:rsidRDefault="003A3940">
            <w:r>
              <w:t>3.6</w:t>
            </w:r>
          </w:p>
        </w:tc>
        <w:tc>
          <w:tcPr>
            <w:tcW w:w="0" w:type="auto"/>
            <w:shd w:val="clear" w:color="auto" w:fill="98FB98"/>
          </w:tcPr>
          <w:p w:rsidR="001D1FF3" w:rsidRDefault="003A3940">
            <w:pPr>
              <w:rPr>
                <w:lang w:val="lt-LT"/>
              </w:rPr>
            </w:pPr>
            <w:r>
              <w:rPr>
                <w:lang w:val="lt-LT"/>
              </w:rPr>
              <w:t>3.6</w:t>
            </w:r>
          </w:p>
        </w:tc>
      </w:tr>
      <w:tr w:rsidR="001D1FF3">
        <w:tc>
          <w:tcPr>
            <w:tcW w:w="0" w:type="auto"/>
            <w:shd w:val="clear" w:color="auto" w:fill="98FB98"/>
          </w:tcPr>
          <w:p w:rsidR="001D1FF3" w:rsidRDefault="003A3940">
            <w:r>
              <w:rPr>
                <w:rStyle w:val="SegmentID"/>
              </w:rPr>
              <w:t>252</w:t>
            </w:r>
            <w:r>
              <w:rPr>
                <w:rStyle w:val="TransUnitID"/>
              </w:rPr>
              <w:t>dd4c73d7-7dc4-4907-82ad-30cefc966462</w:t>
            </w:r>
          </w:p>
        </w:tc>
        <w:tc>
          <w:tcPr>
            <w:tcW w:w="0" w:type="auto"/>
            <w:shd w:val="clear" w:color="auto" w:fill="98FB98"/>
          </w:tcPr>
          <w:p w:rsidR="001D1FF3" w:rsidRDefault="003A3940">
            <w:r>
              <w:t>Translated (100%)</w:t>
            </w:r>
          </w:p>
        </w:tc>
        <w:tc>
          <w:tcPr>
            <w:tcW w:w="0" w:type="auto"/>
            <w:shd w:val="clear" w:color="auto" w:fill="98FB98"/>
          </w:tcPr>
          <w:p w:rsidR="001D1FF3" w:rsidRDefault="003A3940">
            <w:r>
              <w:t>Human serum 4</w:t>
            </w:r>
          </w:p>
        </w:tc>
        <w:tc>
          <w:tcPr>
            <w:tcW w:w="0" w:type="auto"/>
            <w:shd w:val="clear" w:color="auto" w:fill="98FB98"/>
          </w:tcPr>
          <w:p w:rsidR="001D1FF3" w:rsidRDefault="003A3940">
            <w:pPr>
              <w:rPr>
                <w:lang w:val="lt-LT"/>
              </w:rPr>
            </w:pPr>
            <w:r>
              <w:rPr>
                <w:lang w:val="lt-LT"/>
              </w:rPr>
              <w:t>Žmogaus serumas 4</w:t>
            </w:r>
          </w:p>
        </w:tc>
      </w:tr>
      <w:tr w:rsidR="001D1FF3">
        <w:tc>
          <w:tcPr>
            <w:tcW w:w="0" w:type="auto"/>
            <w:shd w:val="clear" w:color="auto" w:fill="98FB98"/>
          </w:tcPr>
          <w:p w:rsidR="001D1FF3" w:rsidRDefault="003A3940">
            <w:r>
              <w:rPr>
                <w:rStyle w:val="SegmentID"/>
              </w:rPr>
              <w:t>253</w:t>
            </w:r>
            <w:r>
              <w:rPr>
                <w:rStyle w:val="TransUnitID"/>
              </w:rPr>
              <w:t>4ba24069-ea8b-47f4-8166-d613e23e8390</w:t>
            </w:r>
          </w:p>
        </w:tc>
        <w:tc>
          <w:tcPr>
            <w:tcW w:w="0" w:type="auto"/>
            <w:shd w:val="clear" w:color="auto" w:fill="98FB98"/>
          </w:tcPr>
          <w:p w:rsidR="001D1FF3" w:rsidRDefault="003A3940">
            <w:r>
              <w:t>Draft (100%)</w:t>
            </w:r>
          </w:p>
        </w:tc>
        <w:tc>
          <w:tcPr>
            <w:tcW w:w="0" w:type="auto"/>
            <w:shd w:val="clear" w:color="auto" w:fill="98FB98"/>
          </w:tcPr>
          <w:p w:rsidR="001D1FF3" w:rsidRDefault="003A3940">
            <w:r>
              <w:t>2.94</w:t>
            </w:r>
          </w:p>
        </w:tc>
        <w:tc>
          <w:tcPr>
            <w:tcW w:w="0" w:type="auto"/>
            <w:shd w:val="clear" w:color="auto" w:fill="98FB98"/>
          </w:tcPr>
          <w:p w:rsidR="001D1FF3" w:rsidRDefault="003A3940">
            <w:pPr>
              <w:rPr>
                <w:lang w:val="lt-LT"/>
              </w:rPr>
            </w:pPr>
            <w:r>
              <w:rPr>
                <w:lang w:val="lt-LT"/>
              </w:rPr>
              <w:t>2.94</w:t>
            </w:r>
          </w:p>
        </w:tc>
      </w:tr>
      <w:tr w:rsidR="001D1FF3">
        <w:tc>
          <w:tcPr>
            <w:tcW w:w="0" w:type="auto"/>
            <w:shd w:val="clear" w:color="auto" w:fill="98FB98"/>
          </w:tcPr>
          <w:p w:rsidR="001D1FF3" w:rsidRDefault="003A3940">
            <w:r>
              <w:rPr>
                <w:rStyle w:val="SegmentID"/>
              </w:rPr>
              <w:t>254</w:t>
            </w:r>
            <w:r>
              <w:rPr>
                <w:rStyle w:val="TransUnitID"/>
              </w:rPr>
              <w:t>966889a2-bb2d-4513-b46e-9d8ec08cede8</w:t>
            </w:r>
          </w:p>
        </w:tc>
        <w:tc>
          <w:tcPr>
            <w:tcW w:w="0" w:type="auto"/>
            <w:shd w:val="clear" w:color="auto" w:fill="98FB98"/>
          </w:tcPr>
          <w:p w:rsidR="001D1FF3" w:rsidRDefault="003A3940">
            <w:r>
              <w:t>Draft (100%)</w:t>
            </w:r>
          </w:p>
        </w:tc>
        <w:tc>
          <w:tcPr>
            <w:tcW w:w="0" w:type="auto"/>
            <w:shd w:val="clear" w:color="auto" w:fill="98FB98"/>
          </w:tcPr>
          <w:p w:rsidR="001D1FF3" w:rsidRDefault="003A3940">
            <w:r>
              <w:t>0.069</w:t>
            </w:r>
          </w:p>
        </w:tc>
        <w:tc>
          <w:tcPr>
            <w:tcW w:w="0" w:type="auto"/>
            <w:shd w:val="clear" w:color="auto" w:fill="98FB98"/>
          </w:tcPr>
          <w:p w:rsidR="001D1FF3" w:rsidRDefault="003A3940">
            <w:pPr>
              <w:rPr>
                <w:lang w:val="lt-LT"/>
              </w:rPr>
            </w:pPr>
            <w:r>
              <w:rPr>
                <w:lang w:val="lt-LT"/>
              </w:rPr>
              <w:t>0.069</w:t>
            </w:r>
          </w:p>
        </w:tc>
      </w:tr>
      <w:tr w:rsidR="001D1FF3">
        <w:tc>
          <w:tcPr>
            <w:tcW w:w="0" w:type="auto"/>
            <w:shd w:val="clear" w:color="auto" w:fill="98FB98"/>
          </w:tcPr>
          <w:p w:rsidR="001D1FF3" w:rsidRDefault="003A3940">
            <w:r>
              <w:rPr>
                <w:rStyle w:val="SegmentID"/>
              </w:rPr>
              <w:t>255</w:t>
            </w:r>
            <w:r>
              <w:rPr>
                <w:rStyle w:val="TransUnitID"/>
              </w:rPr>
              <w:t>2965ba90-1f79-4c71-b9bf-78a387862df0</w:t>
            </w:r>
          </w:p>
        </w:tc>
        <w:tc>
          <w:tcPr>
            <w:tcW w:w="0" w:type="auto"/>
            <w:shd w:val="clear" w:color="auto" w:fill="98FB98"/>
          </w:tcPr>
          <w:p w:rsidR="001D1FF3" w:rsidRDefault="003A3940">
            <w:r>
              <w:t>Draft (100%)</w:t>
            </w:r>
          </w:p>
        </w:tc>
        <w:tc>
          <w:tcPr>
            <w:tcW w:w="0" w:type="auto"/>
            <w:shd w:val="clear" w:color="auto" w:fill="98FB98"/>
          </w:tcPr>
          <w:p w:rsidR="001D1FF3" w:rsidRDefault="003A3940">
            <w:r>
              <w:t>2.4</w:t>
            </w:r>
          </w:p>
        </w:tc>
        <w:tc>
          <w:tcPr>
            <w:tcW w:w="0" w:type="auto"/>
            <w:shd w:val="clear" w:color="auto" w:fill="98FB98"/>
          </w:tcPr>
          <w:p w:rsidR="001D1FF3" w:rsidRDefault="003A3940">
            <w:pPr>
              <w:rPr>
                <w:lang w:val="lt-LT"/>
              </w:rPr>
            </w:pPr>
            <w:r>
              <w:rPr>
                <w:lang w:val="lt-LT"/>
              </w:rPr>
              <w:t>2.4</w:t>
            </w:r>
          </w:p>
        </w:tc>
      </w:tr>
      <w:tr w:rsidR="001D1FF3">
        <w:tc>
          <w:tcPr>
            <w:tcW w:w="0" w:type="auto"/>
            <w:shd w:val="clear" w:color="auto" w:fill="98FB98"/>
          </w:tcPr>
          <w:p w:rsidR="001D1FF3" w:rsidRDefault="003A3940">
            <w:r>
              <w:rPr>
                <w:rStyle w:val="SegmentID"/>
              </w:rPr>
              <w:t>256</w:t>
            </w:r>
            <w:r>
              <w:rPr>
                <w:rStyle w:val="TransUnitID"/>
              </w:rPr>
              <w:t>5d71a8e5-dcb5-4097-a3ac-19d8d7f56a89</w:t>
            </w:r>
          </w:p>
        </w:tc>
        <w:tc>
          <w:tcPr>
            <w:tcW w:w="0" w:type="auto"/>
            <w:shd w:val="clear" w:color="auto" w:fill="98FB98"/>
          </w:tcPr>
          <w:p w:rsidR="001D1FF3" w:rsidRDefault="003A3940">
            <w:r>
              <w:t>Draft (100%)</w:t>
            </w:r>
          </w:p>
        </w:tc>
        <w:tc>
          <w:tcPr>
            <w:tcW w:w="0" w:type="auto"/>
            <w:shd w:val="clear" w:color="auto" w:fill="98FB98"/>
          </w:tcPr>
          <w:p w:rsidR="001D1FF3" w:rsidRDefault="003A3940">
            <w:r>
              <w:t>0.111</w:t>
            </w:r>
          </w:p>
        </w:tc>
        <w:tc>
          <w:tcPr>
            <w:tcW w:w="0" w:type="auto"/>
            <w:shd w:val="clear" w:color="auto" w:fill="98FB98"/>
          </w:tcPr>
          <w:p w:rsidR="001D1FF3" w:rsidRDefault="003A3940">
            <w:pPr>
              <w:rPr>
                <w:lang w:val="lt-LT"/>
              </w:rPr>
            </w:pPr>
            <w:r>
              <w:rPr>
                <w:lang w:val="lt-LT"/>
              </w:rPr>
              <w:t>0.111</w:t>
            </w:r>
          </w:p>
        </w:tc>
      </w:tr>
      <w:tr w:rsidR="001D1FF3">
        <w:tc>
          <w:tcPr>
            <w:tcW w:w="0" w:type="auto"/>
            <w:shd w:val="clear" w:color="auto" w:fill="98FB98"/>
          </w:tcPr>
          <w:p w:rsidR="001D1FF3" w:rsidRDefault="003A3940">
            <w:r>
              <w:rPr>
                <w:rStyle w:val="SegmentID"/>
              </w:rPr>
              <w:t>257</w:t>
            </w:r>
            <w:r>
              <w:rPr>
                <w:rStyle w:val="TransUnitID"/>
              </w:rPr>
              <w:t>4cbfd39e-9b37-4889-8063-f6aa9f6b3684</w:t>
            </w:r>
          </w:p>
        </w:tc>
        <w:tc>
          <w:tcPr>
            <w:tcW w:w="0" w:type="auto"/>
            <w:shd w:val="clear" w:color="auto" w:fill="98FB98"/>
          </w:tcPr>
          <w:p w:rsidR="001D1FF3" w:rsidRDefault="003A3940">
            <w:r>
              <w:t>Draft (100%)</w:t>
            </w:r>
          </w:p>
        </w:tc>
        <w:tc>
          <w:tcPr>
            <w:tcW w:w="0" w:type="auto"/>
            <w:shd w:val="clear" w:color="auto" w:fill="98FB98"/>
          </w:tcPr>
          <w:p w:rsidR="001D1FF3" w:rsidRDefault="003A3940">
            <w:r>
              <w:t>3.8</w:t>
            </w:r>
          </w:p>
        </w:tc>
        <w:tc>
          <w:tcPr>
            <w:tcW w:w="0" w:type="auto"/>
            <w:shd w:val="clear" w:color="auto" w:fill="98FB98"/>
          </w:tcPr>
          <w:p w:rsidR="001D1FF3" w:rsidRDefault="003A3940">
            <w:pPr>
              <w:rPr>
                <w:lang w:val="lt-LT"/>
              </w:rPr>
            </w:pPr>
            <w:r>
              <w:rPr>
                <w:lang w:val="lt-LT"/>
              </w:rPr>
              <w:t>3.8</w:t>
            </w:r>
          </w:p>
        </w:tc>
      </w:tr>
      <w:tr w:rsidR="001D1FF3">
        <w:tc>
          <w:tcPr>
            <w:tcW w:w="0" w:type="auto"/>
            <w:shd w:val="clear" w:color="auto" w:fill="98FB98"/>
          </w:tcPr>
          <w:p w:rsidR="001D1FF3" w:rsidRDefault="003A3940">
            <w:r>
              <w:rPr>
                <w:rStyle w:val="SegmentID"/>
              </w:rPr>
              <w:t>258</w:t>
            </w:r>
            <w:r>
              <w:rPr>
                <w:rStyle w:val="TransUnitID"/>
              </w:rPr>
              <w:t>38507afc-5e48-4c2a-8f8b-8194482dfa72</w:t>
            </w:r>
          </w:p>
        </w:tc>
        <w:tc>
          <w:tcPr>
            <w:tcW w:w="0" w:type="auto"/>
            <w:shd w:val="clear" w:color="auto" w:fill="98FB98"/>
          </w:tcPr>
          <w:p w:rsidR="001D1FF3" w:rsidRDefault="003A3940">
            <w:r>
              <w:t>Translated (100%)</w:t>
            </w:r>
          </w:p>
        </w:tc>
        <w:tc>
          <w:tcPr>
            <w:tcW w:w="0" w:type="auto"/>
            <w:shd w:val="clear" w:color="auto" w:fill="98FB98"/>
          </w:tcPr>
          <w:p w:rsidR="001D1FF3" w:rsidRDefault="003A3940">
            <w:r>
              <w:t>Human serum 5</w:t>
            </w:r>
          </w:p>
        </w:tc>
        <w:tc>
          <w:tcPr>
            <w:tcW w:w="0" w:type="auto"/>
            <w:shd w:val="clear" w:color="auto" w:fill="98FB98"/>
          </w:tcPr>
          <w:p w:rsidR="001D1FF3" w:rsidRDefault="003A3940">
            <w:pPr>
              <w:rPr>
                <w:lang w:val="lt-LT"/>
              </w:rPr>
            </w:pPr>
            <w:r>
              <w:rPr>
                <w:lang w:val="lt-LT"/>
              </w:rPr>
              <w:t>Žmogaus serumas 5</w:t>
            </w:r>
          </w:p>
        </w:tc>
      </w:tr>
      <w:tr w:rsidR="001D1FF3">
        <w:tc>
          <w:tcPr>
            <w:tcW w:w="0" w:type="auto"/>
            <w:shd w:val="clear" w:color="auto" w:fill="98FB98"/>
          </w:tcPr>
          <w:p w:rsidR="001D1FF3" w:rsidRDefault="003A3940">
            <w:r>
              <w:rPr>
                <w:rStyle w:val="SegmentID"/>
              </w:rPr>
              <w:t>259</w:t>
            </w:r>
            <w:r>
              <w:rPr>
                <w:rStyle w:val="TransUnitID"/>
              </w:rPr>
              <w:t>32969738-0417-4733-ab97-b2255c90b2c8</w:t>
            </w:r>
          </w:p>
        </w:tc>
        <w:tc>
          <w:tcPr>
            <w:tcW w:w="0" w:type="auto"/>
            <w:shd w:val="clear" w:color="auto" w:fill="98FB98"/>
          </w:tcPr>
          <w:p w:rsidR="001D1FF3" w:rsidRDefault="003A3940">
            <w:r>
              <w:t>Draft (100%)</w:t>
            </w:r>
          </w:p>
        </w:tc>
        <w:tc>
          <w:tcPr>
            <w:tcW w:w="0" w:type="auto"/>
            <w:shd w:val="clear" w:color="auto" w:fill="98FB98"/>
          </w:tcPr>
          <w:p w:rsidR="001D1FF3" w:rsidRDefault="003A3940">
            <w:r>
              <w:t>5.49</w:t>
            </w:r>
          </w:p>
        </w:tc>
        <w:tc>
          <w:tcPr>
            <w:tcW w:w="0" w:type="auto"/>
            <w:shd w:val="clear" w:color="auto" w:fill="98FB98"/>
          </w:tcPr>
          <w:p w:rsidR="001D1FF3" w:rsidRDefault="003A3940">
            <w:pPr>
              <w:rPr>
                <w:lang w:val="lt-LT"/>
              </w:rPr>
            </w:pPr>
            <w:r>
              <w:rPr>
                <w:lang w:val="lt-LT"/>
              </w:rPr>
              <w:t>5.49</w:t>
            </w:r>
          </w:p>
        </w:tc>
      </w:tr>
      <w:tr w:rsidR="001D1FF3">
        <w:tc>
          <w:tcPr>
            <w:tcW w:w="0" w:type="auto"/>
            <w:shd w:val="clear" w:color="auto" w:fill="98FB98"/>
          </w:tcPr>
          <w:p w:rsidR="001D1FF3" w:rsidRDefault="003A3940">
            <w:r>
              <w:rPr>
                <w:rStyle w:val="SegmentID"/>
              </w:rPr>
              <w:t>260</w:t>
            </w:r>
            <w:r>
              <w:rPr>
                <w:rStyle w:val="TransUnitID"/>
              </w:rPr>
              <w:t>908301a3-a6ec-493c-ad1c-a56b187f2d9d</w:t>
            </w:r>
          </w:p>
        </w:tc>
        <w:tc>
          <w:tcPr>
            <w:tcW w:w="0" w:type="auto"/>
            <w:shd w:val="clear" w:color="auto" w:fill="98FB98"/>
          </w:tcPr>
          <w:p w:rsidR="001D1FF3" w:rsidRDefault="003A3940">
            <w:r>
              <w:t>Draft (100%)</w:t>
            </w:r>
          </w:p>
        </w:tc>
        <w:tc>
          <w:tcPr>
            <w:tcW w:w="0" w:type="auto"/>
            <w:shd w:val="clear" w:color="auto" w:fill="98FB98"/>
          </w:tcPr>
          <w:p w:rsidR="001D1FF3" w:rsidRDefault="003A3940">
            <w:r>
              <w:t>0.147</w:t>
            </w:r>
          </w:p>
        </w:tc>
        <w:tc>
          <w:tcPr>
            <w:tcW w:w="0" w:type="auto"/>
            <w:shd w:val="clear" w:color="auto" w:fill="98FB98"/>
          </w:tcPr>
          <w:p w:rsidR="001D1FF3" w:rsidRDefault="003A3940">
            <w:pPr>
              <w:rPr>
                <w:lang w:val="lt-LT"/>
              </w:rPr>
            </w:pPr>
            <w:r>
              <w:rPr>
                <w:lang w:val="lt-LT"/>
              </w:rPr>
              <w:t>0.147</w:t>
            </w:r>
          </w:p>
        </w:tc>
      </w:tr>
      <w:tr w:rsidR="001D1FF3">
        <w:tc>
          <w:tcPr>
            <w:tcW w:w="0" w:type="auto"/>
            <w:shd w:val="clear" w:color="auto" w:fill="98FB98"/>
          </w:tcPr>
          <w:p w:rsidR="001D1FF3" w:rsidRDefault="003A3940">
            <w:r>
              <w:rPr>
                <w:rStyle w:val="SegmentID"/>
              </w:rPr>
              <w:t>261</w:t>
            </w:r>
            <w:r>
              <w:rPr>
                <w:rStyle w:val="TransUnitID"/>
              </w:rPr>
              <w:t>5c3cb9d5-7603-428a-9af9-f53e02d8308a</w:t>
            </w:r>
          </w:p>
        </w:tc>
        <w:tc>
          <w:tcPr>
            <w:tcW w:w="0" w:type="auto"/>
            <w:shd w:val="clear" w:color="auto" w:fill="98FB98"/>
          </w:tcPr>
          <w:p w:rsidR="001D1FF3" w:rsidRDefault="003A3940">
            <w:r>
              <w:t>Draft (100%)</w:t>
            </w:r>
          </w:p>
        </w:tc>
        <w:tc>
          <w:tcPr>
            <w:tcW w:w="0" w:type="auto"/>
            <w:shd w:val="clear" w:color="auto" w:fill="98FB98"/>
          </w:tcPr>
          <w:p w:rsidR="001D1FF3" w:rsidRDefault="003A3940">
            <w:r>
              <w:t>2.7</w:t>
            </w:r>
          </w:p>
        </w:tc>
        <w:tc>
          <w:tcPr>
            <w:tcW w:w="0" w:type="auto"/>
            <w:shd w:val="clear" w:color="auto" w:fill="98FB98"/>
          </w:tcPr>
          <w:p w:rsidR="001D1FF3" w:rsidRDefault="003A3940">
            <w:pPr>
              <w:rPr>
                <w:lang w:val="lt-LT"/>
              </w:rPr>
            </w:pPr>
            <w:r>
              <w:rPr>
                <w:lang w:val="lt-LT"/>
              </w:rPr>
              <w:t>2.7</w:t>
            </w:r>
          </w:p>
        </w:tc>
      </w:tr>
      <w:tr w:rsidR="001D1FF3">
        <w:tc>
          <w:tcPr>
            <w:tcW w:w="0" w:type="auto"/>
            <w:shd w:val="clear" w:color="auto" w:fill="98FB98"/>
          </w:tcPr>
          <w:p w:rsidR="001D1FF3" w:rsidRDefault="003A3940">
            <w:r>
              <w:rPr>
                <w:rStyle w:val="SegmentID"/>
              </w:rPr>
              <w:t>262</w:t>
            </w:r>
            <w:r>
              <w:rPr>
                <w:rStyle w:val="TransUnitID"/>
              </w:rPr>
              <w:t>de8057a2-4bee-4401-897d-d6317a5a274b</w:t>
            </w:r>
          </w:p>
        </w:tc>
        <w:tc>
          <w:tcPr>
            <w:tcW w:w="0" w:type="auto"/>
            <w:shd w:val="clear" w:color="auto" w:fill="98FB98"/>
          </w:tcPr>
          <w:p w:rsidR="001D1FF3" w:rsidRDefault="003A3940">
            <w:r>
              <w:t>Draft (100%)</w:t>
            </w:r>
          </w:p>
        </w:tc>
        <w:tc>
          <w:tcPr>
            <w:tcW w:w="0" w:type="auto"/>
            <w:shd w:val="clear" w:color="auto" w:fill="98FB98"/>
          </w:tcPr>
          <w:p w:rsidR="001D1FF3" w:rsidRDefault="003A3940">
            <w:r>
              <w:t>0.276</w:t>
            </w:r>
          </w:p>
        </w:tc>
        <w:tc>
          <w:tcPr>
            <w:tcW w:w="0" w:type="auto"/>
            <w:shd w:val="clear" w:color="auto" w:fill="98FB98"/>
          </w:tcPr>
          <w:p w:rsidR="001D1FF3" w:rsidRDefault="003A3940">
            <w:pPr>
              <w:rPr>
                <w:lang w:val="lt-LT"/>
              </w:rPr>
            </w:pPr>
            <w:r>
              <w:rPr>
                <w:lang w:val="lt-LT"/>
              </w:rPr>
              <w:t>0.276</w:t>
            </w:r>
          </w:p>
        </w:tc>
      </w:tr>
      <w:tr w:rsidR="001D1FF3">
        <w:tc>
          <w:tcPr>
            <w:tcW w:w="0" w:type="auto"/>
            <w:shd w:val="clear" w:color="auto" w:fill="98FB98"/>
          </w:tcPr>
          <w:p w:rsidR="001D1FF3" w:rsidRDefault="003A3940">
            <w:r>
              <w:rPr>
                <w:rStyle w:val="SegmentID"/>
              </w:rPr>
              <w:t>263</w:t>
            </w:r>
            <w:r>
              <w:rPr>
                <w:rStyle w:val="TransUnitID"/>
              </w:rPr>
              <w:t>3e372e41-ca24-46bc-9cdf-503acd17aed0</w:t>
            </w:r>
          </w:p>
        </w:tc>
        <w:tc>
          <w:tcPr>
            <w:tcW w:w="0" w:type="auto"/>
            <w:shd w:val="clear" w:color="auto" w:fill="98FB98"/>
          </w:tcPr>
          <w:p w:rsidR="001D1FF3" w:rsidRDefault="003A3940">
            <w:r>
              <w:t>Draft (100%)</w:t>
            </w:r>
          </w:p>
        </w:tc>
        <w:tc>
          <w:tcPr>
            <w:tcW w:w="0" w:type="auto"/>
            <w:shd w:val="clear" w:color="auto" w:fill="98FB98"/>
          </w:tcPr>
          <w:p w:rsidR="001D1FF3" w:rsidRDefault="003A3940">
            <w:r>
              <w:t>5.0</w:t>
            </w:r>
          </w:p>
        </w:tc>
        <w:tc>
          <w:tcPr>
            <w:tcW w:w="0" w:type="auto"/>
            <w:shd w:val="clear" w:color="auto" w:fill="98FB98"/>
          </w:tcPr>
          <w:p w:rsidR="001D1FF3" w:rsidRDefault="003A3940">
            <w:pPr>
              <w:rPr>
                <w:lang w:val="lt-LT"/>
              </w:rPr>
            </w:pPr>
            <w:r>
              <w:rPr>
                <w:lang w:val="lt-LT"/>
              </w:rPr>
              <w:t>5.0</w:t>
            </w:r>
          </w:p>
        </w:tc>
      </w:tr>
      <w:tr w:rsidR="001D1FF3">
        <w:tc>
          <w:tcPr>
            <w:tcW w:w="0" w:type="auto"/>
            <w:shd w:val="clear" w:color="auto" w:fill="98FB98"/>
          </w:tcPr>
          <w:p w:rsidR="001D1FF3" w:rsidRDefault="003A3940">
            <w:r>
              <w:rPr>
                <w:rStyle w:val="SegmentID"/>
              </w:rPr>
              <w:t>264</w:t>
            </w:r>
            <w:r>
              <w:rPr>
                <w:rStyle w:val="TransUnitID"/>
              </w:rPr>
              <w:t>5627a1b2-8ea4-46f5-94f7-9c93c97931f6</w:t>
            </w:r>
          </w:p>
        </w:tc>
        <w:tc>
          <w:tcPr>
            <w:tcW w:w="0" w:type="auto"/>
            <w:shd w:val="clear" w:color="auto" w:fill="98FB98"/>
          </w:tcPr>
          <w:p w:rsidR="001D1FF3" w:rsidRDefault="003A3940">
            <w:r>
              <w:t>Translated (100%)</w:t>
            </w:r>
          </w:p>
        </w:tc>
        <w:tc>
          <w:tcPr>
            <w:tcW w:w="0" w:type="auto"/>
            <w:shd w:val="clear" w:color="auto" w:fill="98FB98"/>
          </w:tcPr>
          <w:p w:rsidR="001D1FF3" w:rsidRDefault="003A3940">
            <w:r>
              <w:t>PC CARDII1</w:t>
            </w:r>
          </w:p>
        </w:tc>
        <w:tc>
          <w:tcPr>
            <w:tcW w:w="0" w:type="auto"/>
            <w:shd w:val="clear" w:color="auto" w:fill="98FB98"/>
          </w:tcPr>
          <w:p w:rsidR="001D1FF3" w:rsidRDefault="003A3940">
            <w:pPr>
              <w:rPr>
                <w:lang w:val="lt-LT"/>
              </w:rPr>
            </w:pPr>
            <w:r>
              <w:rPr>
                <w:lang w:val="lt-LT"/>
              </w:rPr>
              <w:t>PC CARDII1</w:t>
            </w:r>
          </w:p>
        </w:tc>
      </w:tr>
      <w:tr w:rsidR="001D1FF3">
        <w:tc>
          <w:tcPr>
            <w:tcW w:w="0" w:type="auto"/>
            <w:shd w:val="clear" w:color="auto" w:fill="98FB98"/>
          </w:tcPr>
          <w:p w:rsidR="001D1FF3" w:rsidRDefault="003A3940">
            <w:r>
              <w:rPr>
                <w:rStyle w:val="SegmentID"/>
              </w:rPr>
              <w:t>265</w:t>
            </w:r>
            <w:r>
              <w:rPr>
                <w:rStyle w:val="TransUnitID"/>
              </w:rPr>
              <w:t>28db471c-3560-498e-bf23-96e4ebce4d96</w:t>
            </w:r>
          </w:p>
        </w:tc>
        <w:tc>
          <w:tcPr>
            <w:tcW w:w="0" w:type="auto"/>
            <w:shd w:val="clear" w:color="auto" w:fill="98FB98"/>
          </w:tcPr>
          <w:p w:rsidR="001D1FF3" w:rsidRDefault="003A3940">
            <w:r>
              <w:t xml:space="preserve">Translated </w:t>
            </w:r>
            <w:r>
              <w:lastRenderedPageBreak/>
              <w:t>(100%)</w:t>
            </w:r>
          </w:p>
        </w:tc>
        <w:tc>
          <w:tcPr>
            <w:tcW w:w="0" w:type="auto"/>
            <w:shd w:val="clear" w:color="auto" w:fill="98FB98"/>
          </w:tcPr>
          <w:p w:rsidR="001D1FF3" w:rsidRDefault="003A3940">
            <w:r>
              <w:lastRenderedPageBreak/>
              <w:t>1.55</w:t>
            </w:r>
          </w:p>
        </w:tc>
        <w:tc>
          <w:tcPr>
            <w:tcW w:w="0" w:type="auto"/>
            <w:shd w:val="clear" w:color="auto" w:fill="98FB98"/>
          </w:tcPr>
          <w:p w:rsidR="001D1FF3" w:rsidRDefault="003A3940">
            <w:pPr>
              <w:rPr>
                <w:lang w:val="lt-LT"/>
              </w:rPr>
            </w:pPr>
            <w:r>
              <w:rPr>
                <w:lang w:val="lt-LT"/>
              </w:rPr>
              <w:t>1.55</w:t>
            </w:r>
          </w:p>
        </w:tc>
      </w:tr>
      <w:tr w:rsidR="001D1FF3">
        <w:tc>
          <w:tcPr>
            <w:tcW w:w="0" w:type="auto"/>
            <w:shd w:val="clear" w:color="auto" w:fill="98FB98"/>
          </w:tcPr>
          <w:p w:rsidR="001D1FF3" w:rsidRDefault="003A3940">
            <w:r>
              <w:rPr>
                <w:rStyle w:val="SegmentID"/>
              </w:rPr>
              <w:lastRenderedPageBreak/>
              <w:t>266</w:t>
            </w:r>
            <w:r>
              <w:rPr>
                <w:rStyle w:val="TransUnitID"/>
              </w:rPr>
              <w:t>6a38b5cd-6943-4299-9c4e-8df55043230c</w:t>
            </w:r>
          </w:p>
        </w:tc>
        <w:tc>
          <w:tcPr>
            <w:tcW w:w="0" w:type="auto"/>
            <w:shd w:val="clear" w:color="auto" w:fill="98FB98"/>
          </w:tcPr>
          <w:p w:rsidR="001D1FF3" w:rsidRDefault="003A3940">
            <w:r>
              <w:t>Draft (100%)</w:t>
            </w:r>
          </w:p>
        </w:tc>
        <w:tc>
          <w:tcPr>
            <w:tcW w:w="0" w:type="auto"/>
            <w:shd w:val="clear" w:color="auto" w:fill="98FB98"/>
          </w:tcPr>
          <w:p w:rsidR="001D1FF3" w:rsidRDefault="003A3940">
            <w:r>
              <w:t>0.037</w:t>
            </w:r>
          </w:p>
        </w:tc>
        <w:tc>
          <w:tcPr>
            <w:tcW w:w="0" w:type="auto"/>
            <w:shd w:val="clear" w:color="auto" w:fill="98FB98"/>
          </w:tcPr>
          <w:p w:rsidR="001D1FF3" w:rsidRDefault="003A3940">
            <w:pPr>
              <w:rPr>
                <w:lang w:val="lt-LT"/>
              </w:rPr>
            </w:pPr>
            <w:r>
              <w:rPr>
                <w:lang w:val="lt-LT"/>
              </w:rPr>
              <w:t>0.037</w:t>
            </w:r>
          </w:p>
        </w:tc>
      </w:tr>
      <w:tr w:rsidR="001D1FF3">
        <w:tc>
          <w:tcPr>
            <w:tcW w:w="0" w:type="auto"/>
            <w:shd w:val="clear" w:color="auto" w:fill="98FB98"/>
          </w:tcPr>
          <w:p w:rsidR="001D1FF3" w:rsidRDefault="003A3940">
            <w:r>
              <w:rPr>
                <w:rStyle w:val="SegmentID"/>
              </w:rPr>
              <w:t>267</w:t>
            </w:r>
            <w:r>
              <w:rPr>
                <w:rStyle w:val="TransUnitID"/>
              </w:rPr>
              <w:t>da699de8-ed24-4dab-b8b4-16c2618ae870</w:t>
            </w:r>
          </w:p>
        </w:tc>
        <w:tc>
          <w:tcPr>
            <w:tcW w:w="0" w:type="auto"/>
            <w:shd w:val="clear" w:color="auto" w:fill="98FB98"/>
          </w:tcPr>
          <w:p w:rsidR="001D1FF3" w:rsidRDefault="003A3940">
            <w:r>
              <w:t>Draft (100%)</w:t>
            </w:r>
          </w:p>
        </w:tc>
        <w:tc>
          <w:tcPr>
            <w:tcW w:w="0" w:type="auto"/>
            <w:shd w:val="clear" w:color="auto" w:fill="98FB98"/>
          </w:tcPr>
          <w:p w:rsidR="001D1FF3" w:rsidRDefault="003A3940">
            <w:r>
              <w:t>2.4</w:t>
            </w:r>
          </w:p>
        </w:tc>
        <w:tc>
          <w:tcPr>
            <w:tcW w:w="0" w:type="auto"/>
            <w:shd w:val="clear" w:color="auto" w:fill="98FB98"/>
          </w:tcPr>
          <w:p w:rsidR="001D1FF3" w:rsidRDefault="003A3940">
            <w:pPr>
              <w:rPr>
                <w:lang w:val="lt-LT"/>
              </w:rPr>
            </w:pPr>
            <w:r>
              <w:rPr>
                <w:lang w:val="lt-LT"/>
              </w:rPr>
              <w:t>2.4</w:t>
            </w:r>
          </w:p>
        </w:tc>
      </w:tr>
      <w:tr w:rsidR="001D1FF3">
        <w:tc>
          <w:tcPr>
            <w:tcW w:w="0" w:type="auto"/>
            <w:shd w:val="clear" w:color="auto" w:fill="98FB98"/>
          </w:tcPr>
          <w:p w:rsidR="001D1FF3" w:rsidRDefault="003A3940">
            <w:r>
              <w:rPr>
                <w:rStyle w:val="SegmentID"/>
              </w:rPr>
              <w:t>268</w:t>
            </w:r>
            <w:r>
              <w:rPr>
                <w:rStyle w:val="TransUnitID"/>
              </w:rPr>
              <w:t>abf18a46-c832-4161-aa61-850dd9616336</w:t>
            </w:r>
          </w:p>
        </w:tc>
        <w:tc>
          <w:tcPr>
            <w:tcW w:w="0" w:type="auto"/>
            <w:shd w:val="clear" w:color="auto" w:fill="98FB98"/>
          </w:tcPr>
          <w:p w:rsidR="001D1FF3" w:rsidRDefault="003A3940">
            <w:r>
              <w:t>Draft (100%)</w:t>
            </w:r>
          </w:p>
        </w:tc>
        <w:tc>
          <w:tcPr>
            <w:tcW w:w="0" w:type="auto"/>
            <w:shd w:val="clear" w:color="auto" w:fill="98FB98"/>
          </w:tcPr>
          <w:p w:rsidR="001D1FF3" w:rsidRDefault="003A3940">
            <w:r>
              <w:t>0.056</w:t>
            </w:r>
          </w:p>
        </w:tc>
        <w:tc>
          <w:tcPr>
            <w:tcW w:w="0" w:type="auto"/>
            <w:shd w:val="clear" w:color="auto" w:fill="98FB98"/>
          </w:tcPr>
          <w:p w:rsidR="001D1FF3" w:rsidRDefault="003A3940">
            <w:pPr>
              <w:rPr>
                <w:lang w:val="lt-LT"/>
              </w:rPr>
            </w:pPr>
            <w:r>
              <w:rPr>
                <w:lang w:val="lt-LT"/>
              </w:rPr>
              <w:t>0.056</w:t>
            </w:r>
          </w:p>
        </w:tc>
      </w:tr>
      <w:tr w:rsidR="001D1FF3">
        <w:tc>
          <w:tcPr>
            <w:tcW w:w="0" w:type="auto"/>
            <w:shd w:val="clear" w:color="auto" w:fill="98FB98"/>
          </w:tcPr>
          <w:p w:rsidR="001D1FF3" w:rsidRDefault="003A3940">
            <w:r>
              <w:rPr>
                <w:rStyle w:val="SegmentID"/>
              </w:rPr>
              <w:t>269</w:t>
            </w:r>
            <w:r>
              <w:rPr>
                <w:rStyle w:val="TransUnitID"/>
              </w:rPr>
              <w:t>634d2ea0-4cd6-45a1-be86-1719471919d6</w:t>
            </w:r>
          </w:p>
        </w:tc>
        <w:tc>
          <w:tcPr>
            <w:tcW w:w="0" w:type="auto"/>
            <w:shd w:val="clear" w:color="auto" w:fill="98FB98"/>
          </w:tcPr>
          <w:p w:rsidR="001D1FF3" w:rsidRDefault="003A3940">
            <w:r>
              <w:t>Draft (100%)</w:t>
            </w:r>
          </w:p>
        </w:tc>
        <w:tc>
          <w:tcPr>
            <w:tcW w:w="0" w:type="auto"/>
            <w:shd w:val="clear" w:color="auto" w:fill="98FB98"/>
          </w:tcPr>
          <w:p w:rsidR="001D1FF3" w:rsidRDefault="003A3940">
            <w:r>
              <w:t>3.6</w:t>
            </w:r>
          </w:p>
        </w:tc>
        <w:tc>
          <w:tcPr>
            <w:tcW w:w="0" w:type="auto"/>
            <w:shd w:val="clear" w:color="auto" w:fill="98FB98"/>
          </w:tcPr>
          <w:p w:rsidR="001D1FF3" w:rsidRDefault="003A3940">
            <w:pPr>
              <w:rPr>
                <w:lang w:val="lt-LT"/>
              </w:rPr>
            </w:pPr>
            <w:r>
              <w:rPr>
                <w:lang w:val="lt-LT"/>
              </w:rPr>
              <w:t>3.6</w:t>
            </w:r>
          </w:p>
        </w:tc>
      </w:tr>
      <w:tr w:rsidR="001D1FF3">
        <w:tc>
          <w:tcPr>
            <w:tcW w:w="0" w:type="auto"/>
            <w:shd w:val="clear" w:color="auto" w:fill="98FB98"/>
          </w:tcPr>
          <w:p w:rsidR="001D1FF3" w:rsidRDefault="003A3940">
            <w:r>
              <w:rPr>
                <w:rStyle w:val="SegmentID"/>
              </w:rPr>
              <w:t>270</w:t>
            </w:r>
            <w:r>
              <w:rPr>
                <w:rStyle w:val="TransUnitID"/>
              </w:rPr>
              <w:t>725e1429-31b4-4705-93c7-319f3462589f</w:t>
            </w:r>
          </w:p>
        </w:tc>
        <w:tc>
          <w:tcPr>
            <w:tcW w:w="0" w:type="auto"/>
            <w:shd w:val="clear" w:color="auto" w:fill="98FB98"/>
          </w:tcPr>
          <w:p w:rsidR="001D1FF3" w:rsidRDefault="003A3940">
            <w:r>
              <w:t>Translated (100%)</w:t>
            </w:r>
          </w:p>
        </w:tc>
        <w:tc>
          <w:tcPr>
            <w:tcW w:w="0" w:type="auto"/>
            <w:shd w:val="clear" w:color="auto" w:fill="98FB98"/>
          </w:tcPr>
          <w:p w:rsidR="001D1FF3" w:rsidRDefault="003A3940">
            <w:r>
              <w:t>PC CARDII2</w:t>
            </w:r>
          </w:p>
        </w:tc>
        <w:tc>
          <w:tcPr>
            <w:tcW w:w="0" w:type="auto"/>
            <w:shd w:val="clear" w:color="auto" w:fill="98FB98"/>
          </w:tcPr>
          <w:p w:rsidR="001D1FF3" w:rsidRDefault="003A3940">
            <w:pPr>
              <w:rPr>
                <w:lang w:val="lt-LT"/>
              </w:rPr>
            </w:pPr>
            <w:r>
              <w:rPr>
                <w:lang w:val="lt-LT"/>
              </w:rPr>
              <w:t>PC CARDII2</w:t>
            </w:r>
          </w:p>
        </w:tc>
      </w:tr>
      <w:tr w:rsidR="001D1FF3">
        <w:tc>
          <w:tcPr>
            <w:tcW w:w="0" w:type="auto"/>
            <w:shd w:val="clear" w:color="auto" w:fill="98FB98"/>
          </w:tcPr>
          <w:p w:rsidR="001D1FF3" w:rsidRDefault="003A3940">
            <w:r>
              <w:rPr>
                <w:rStyle w:val="SegmentID"/>
              </w:rPr>
              <w:t>271</w:t>
            </w:r>
            <w:r>
              <w:rPr>
                <w:rStyle w:val="TransUnitID"/>
              </w:rPr>
              <w:t>fceccda7-1d70-422c-ac0c-1cbb03a8c948</w:t>
            </w:r>
          </w:p>
        </w:tc>
        <w:tc>
          <w:tcPr>
            <w:tcW w:w="0" w:type="auto"/>
            <w:shd w:val="clear" w:color="auto" w:fill="98FB98"/>
          </w:tcPr>
          <w:p w:rsidR="001D1FF3" w:rsidRDefault="003A3940">
            <w:r>
              <w:t>Translated (100%)</w:t>
            </w:r>
          </w:p>
        </w:tc>
        <w:tc>
          <w:tcPr>
            <w:tcW w:w="0" w:type="auto"/>
            <w:shd w:val="clear" w:color="auto" w:fill="98FB98"/>
          </w:tcPr>
          <w:p w:rsidR="001D1FF3" w:rsidRDefault="003A3940">
            <w:r>
              <w:t>3.50</w:t>
            </w:r>
          </w:p>
        </w:tc>
        <w:tc>
          <w:tcPr>
            <w:tcW w:w="0" w:type="auto"/>
            <w:shd w:val="clear" w:color="auto" w:fill="98FB98"/>
          </w:tcPr>
          <w:p w:rsidR="001D1FF3" w:rsidRDefault="003A3940">
            <w:pPr>
              <w:rPr>
                <w:lang w:val="lt-LT"/>
              </w:rPr>
            </w:pPr>
            <w:r>
              <w:rPr>
                <w:lang w:val="lt-LT"/>
              </w:rPr>
              <w:t>3.50</w:t>
            </w:r>
          </w:p>
        </w:tc>
      </w:tr>
      <w:tr w:rsidR="001D1FF3">
        <w:tc>
          <w:tcPr>
            <w:tcW w:w="0" w:type="auto"/>
            <w:shd w:val="clear" w:color="auto" w:fill="98FB98"/>
          </w:tcPr>
          <w:p w:rsidR="001D1FF3" w:rsidRDefault="003A3940">
            <w:r>
              <w:rPr>
                <w:rStyle w:val="SegmentID"/>
              </w:rPr>
              <w:t>272</w:t>
            </w:r>
            <w:r>
              <w:rPr>
                <w:rStyle w:val="TransUnitID"/>
              </w:rPr>
              <w:t>8bdc0a90-263d-45a3-a638-30e8226a106b</w:t>
            </w:r>
          </w:p>
        </w:tc>
        <w:tc>
          <w:tcPr>
            <w:tcW w:w="0" w:type="auto"/>
            <w:shd w:val="clear" w:color="auto" w:fill="98FB98"/>
          </w:tcPr>
          <w:p w:rsidR="001D1FF3" w:rsidRDefault="003A3940">
            <w:r>
              <w:t>Draft (100%)</w:t>
            </w:r>
          </w:p>
        </w:tc>
        <w:tc>
          <w:tcPr>
            <w:tcW w:w="0" w:type="auto"/>
            <w:shd w:val="clear" w:color="auto" w:fill="98FB98"/>
          </w:tcPr>
          <w:p w:rsidR="001D1FF3" w:rsidRDefault="003A3940">
            <w:r>
              <w:t>0.047</w:t>
            </w:r>
          </w:p>
        </w:tc>
        <w:tc>
          <w:tcPr>
            <w:tcW w:w="0" w:type="auto"/>
            <w:shd w:val="clear" w:color="auto" w:fill="98FB98"/>
          </w:tcPr>
          <w:p w:rsidR="001D1FF3" w:rsidRDefault="003A3940">
            <w:pPr>
              <w:rPr>
                <w:lang w:val="lt-LT"/>
              </w:rPr>
            </w:pPr>
            <w:r>
              <w:rPr>
                <w:lang w:val="lt-LT"/>
              </w:rPr>
              <w:t>0.047</w:t>
            </w:r>
          </w:p>
        </w:tc>
      </w:tr>
      <w:tr w:rsidR="001D1FF3">
        <w:tc>
          <w:tcPr>
            <w:tcW w:w="0" w:type="auto"/>
            <w:shd w:val="clear" w:color="auto" w:fill="98FB98"/>
          </w:tcPr>
          <w:p w:rsidR="001D1FF3" w:rsidRDefault="003A3940">
            <w:r>
              <w:rPr>
                <w:rStyle w:val="SegmentID"/>
              </w:rPr>
              <w:t>273</w:t>
            </w:r>
            <w:r>
              <w:rPr>
                <w:rStyle w:val="TransUnitID"/>
              </w:rPr>
              <w:t>7091c0d6-c045-4990-8fe9-d0a4a82ca1b5</w:t>
            </w:r>
          </w:p>
        </w:tc>
        <w:tc>
          <w:tcPr>
            <w:tcW w:w="0" w:type="auto"/>
            <w:shd w:val="clear" w:color="auto" w:fill="98FB98"/>
          </w:tcPr>
          <w:p w:rsidR="001D1FF3" w:rsidRDefault="003A3940">
            <w:r>
              <w:t>Draft (100%)</w:t>
            </w:r>
          </w:p>
        </w:tc>
        <w:tc>
          <w:tcPr>
            <w:tcW w:w="0" w:type="auto"/>
            <w:shd w:val="clear" w:color="auto" w:fill="98FB98"/>
          </w:tcPr>
          <w:p w:rsidR="001D1FF3" w:rsidRDefault="003A3940">
            <w:r>
              <w:t>1.3</w:t>
            </w:r>
          </w:p>
        </w:tc>
        <w:tc>
          <w:tcPr>
            <w:tcW w:w="0" w:type="auto"/>
            <w:shd w:val="clear" w:color="auto" w:fill="98FB98"/>
          </w:tcPr>
          <w:p w:rsidR="001D1FF3" w:rsidRDefault="003A3940">
            <w:pPr>
              <w:rPr>
                <w:lang w:val="lt-LT"/>
              </w:rPr>
            </w:pPr>
            <w:r>
              <w:rPr>
                <w:lang w:val="lt-LT"/>
              </w:rPr>
              <w:t>1.3</w:t>
            </w:r>
          </w:p>
        </w:tc>
      </w:tr>
      <w:tr w:rsidR="001D1FF3">
        <w:tc>
          <w:tcPr>
            <w:tcW w:w="0" w:type="auto"/>
            <w:shd w:val="clear" w:color="auto" w:fill="98FB98"/>
          </w:tcPr>
          <w:p w:rsidR="001D1FF3" w:rsidRDefault="003A3940">
            <w:r>
              <w:rPr>
                <w:rStyle w:val="SegmentID"/>
              </w:rPr>
              <w:t>274</w:t>
            </w:r>
            <w:r>
              <w:rPr>
                <w:rStyle w:val="TransUnitID"/>
              </w:rPr>
              <w:t>3f369bd9-bf75-4e45-bff8-d7f132256c0d</w:t>
            </w:r>
          </w:p>
        </w:tc>
        <w:tc>
          <w:tcPr>
            <w:tcW w:w="0" w:type="auto"/>
            <w:shd w:val="clear" w:color="auto" w:fill="98FB98"/>
          </w:tcPr>
          <w:p w:rsidR="001D1FF3" w:rsidRDefault="003A3940">
            <w:r>
              <w:t>Draft (100%)</w:t>
            </w:r>
          </w:p>
        </w:tc>
        <w:tc>
          <w:tcPr>
            <w:tcW w:w="0" w:type="auto"/>
            <w:shd w:val="clear" w:color="auto" w:fill="98FB98"/>
          </w:tcPr>
          <w:p w:rsidR="001D1FF3" w:rsidRDefault="003A3940">
            <w:r>
              <w:t>0.082</w:t>
            </w:r>
          </w:p>
        </w:tc>
        <w:tc>
          <w:tcPr>
            <w:tcW w:w="0" w:type="auto"/>
            <w:shd w:val="clear" w:color="auto" w:fill="98FB98"/>
          </w:tcPr>
          <w:p w:rsidR="001D1FF3" w:rsidRDefault="003A3940">
            <w:pPr>
              <w:rPr>
                <w:lang w:val="lt-LT"/>
              </w:rPr>
            </w:pPr>
            <w:r>
              <w:rPr>
                <w:lang w:val="lt-LT"/>
              </w:rPr>
              <w:t>0.082</w:t>
            </w:r>
          </w:p>
        </w:tc>
      </w:tr>
      <w:tr w:rsidR="001D1FF3">
        <w:tc>
          <w:tcPr>
            <w:tcW w:w="0" w:type="auto"/>
            <w:shd w:val="clear" w:color="auto" w:fill="98FB98"/>
          </w:tcPr>
          <w:p w:rsidR="001D1FF3" w:rsidRDefault="003A3940">
            <w:r>
              <w:rPr>
                <w:rStyle w:val="SegmentID"/>
              </w:rPr>
              <w:t>275</w:t>
            </w:r>
            <w:r>
              <w:rPr>
                <w:rStyle w:val="TransUnitID"/>
              </w:rPr>
              <w:t>21294e07-fb5c-4a57-86ff-25fcafdef4ac</w:t>
            </w:r>
          </w:p>
        </w:tc>
        <w:tc>
          <w:tcPr>
            <w:tcW w:w="0" w:type="auto"/>
            <w:shd w:val="clear" w:color="auto" w:fill="98FB98"/>
          </w:tcPr>
          <w:p w:rsidR="001D1FF3" w:rsidRDefault="003A3940">
            <w:r>
              <w:t>Draft (100%)</w:t>
            </w:r>
          </w:p>
        </w:tc>
        <w:tc>
          <w:tcPr>
            <w:tcW w:w="0" w:type="auto"/>
            <w:shd w:val="clear" w:color="auto" w:fill="98FB98"/>
          </w:tcPr>
          <w:p w:rsidR="001D1FF3" w:rsidRDefault="003A3940">
            <w:r>
              <w:t>2.3</w:t>
            </w:r>
          </w:p>
        </w:tc>
        <w:tc>
          <w:tcPr>
            <w:tcW w:w="0" w:type="auto"/>
            <w:shd w:val="clear" w:color="auto" w:fill="98FB98"/>
          </w:tcPr>
          <w:p w:rsidR="001D1FF3" w:rsidRDefault="003A3940">
            <w:pPr>
              <w:rPr>
                <w:lang w:val="lt-LT"/>
              </w:rPr>
            </w:pPr>
            <w:r>
              <w:rPr>
                <w:lang w:val="lt-LT"/>
              </w:rPr>
              <w:t>2.3</w:t>
            </w:r>
          </w:p>
        </w:tc>
      </w:tr>
      <w:tr w:rsidR="001D1FF3">
        <w:tc>
          <w:tcPr>
            <w:tcW w:w="0" w:type="auto"/>
            <w:shd w:val="clear" w:color="auto" w:fill="D3D3D3"/>
          </w:tcPr>
          <w:p w:rsidR="001D1FF3" w:rsidRDefault="003A3940">
            <w:r>
              <w:rPr>
                <w:rStyle w:val="SegmentID"/>
              </w:rPr>
              <w:t>276</w:t>
            </w:r>
            <w:r>
              <w:rPr>
                <w:rStyle w:val="TransUnitID"/>
              </w:rPr>
              <w:t>a3b062f9-82b0-4507-9502-c8826a8189f9</w:t>
            </w:r>
          </w:p>
        </w:tc>
        <w:tc>
          <w:tcPr>
            <w:tcW w:w="0" w:type="auto"/>
            <w:shd w:val="clear" w:color="auto" w:fill="D3D3D3"/>
          </w:tcPr>
          <w:p w:rsidR="001D1FF3" w:rsidRDefault="003A3940">
            <w:r>
              <w:t>Translated (CM)</w:t>
            </w:r>
          </w:p>
        </w:tc>
        <w:tc>
          <w:tcPr>
            <w:tcW w:w="0" w:type="auto"/>
            <w:shd w:val="clear" w:color="auto" w:fill="D3D3D3"/>
          </w:tcPr>
          <w:p w:rsidR="001D1FF3" w:rsidRDefault="003A3940">
            <w:r>
              <w:t xml:space="preserve">MODULAR ANALYTICS E170, </w:t>
            </w:r>
            <w:r>
              <w:rPr>
                <w:rStyle w:val="Tag"/>
              </w:rPr>
              <w:t>&lt;1700&gt;</w:t>
            </w:r>
            <w:proofErr w:type="spellStart"/>
            <w:r>
              <w:t>cobas</w:t>
            </w:r>
            <w:proofErr w:type="spellEnd"/>
            <w:r>
              <w:t> e</w:t>
            </w:r>
            <w:r>
              <w:rPr>
                <w:rStyle w:val="Tag"/>
              </w:rPr>
              <w:t>&lt;/1700&gt;</w:t>
            </w:r>
            <w:r>
              <w:t xml:space="preserve"> 601 and </w:t>
            </w:r>
            <w:r>
              <w:rPr>
                <w:rStyle w:val="Tag"/>
              </w:rPr>
              <w:t>&lt;1701&gt;</w:t>
            </w:r>
            <w:proofErr w:type="spellStart"/>
            <w:r>
              <w:t>cobas</w:t>
            </w:r>
            <w:proofErr w:type="spellEnd"/>
            <w:r>
              <w:t> e</w:t>
            </w:r>
            <w:r>
              <w:rPr>
                <w:rStyle w:val="Tag"/>
              </w:rPr>
              <w:t>&lt;/1701&gt;</w:t>
            </w:r>
            <w:r>
              <w:t> 602 analyzers</w:t>
            </w:r>
          </w:p>
        </w:tc>
        <w:tc>
          <w:tcPr>
            <w:tcW w:w="0" w:type="auto"/>
            <w:shd w:val="clear" w:color="auto" w:fill="D3D3D3"/>
          </w:tcPr>
          <w:p w:rsidR="001D1FF3" w:rsidRDefault="003A3940">
            <w:pPr>
              <w:rPr>
                <w:lang w:val="lt-LT"/>
              </w:rPr>
            </w:pPr>
            <w:r>
              <w:rPr>
                <w:lang w:val="lt-LT"/>
              </w:rPr>
              <w:t xml:space="preserve">MODULAR ANALYTICS E170, </w:t>
            </w:r>
            <w:r>
              <w:rPr>
                <w:rStyle w:val="Tag"/>
                <w:lang w:val="lt-LT"/>
              </w:rPr>
              <w:t>&lt;1700&gt;</w:t>
            </w:r>
            <w:r>
              <w:rPr>
                <w:lang w:val="lt-LT"/>
              </w:rPr>
              <w:t>cobas e</w:t>
            </w:r>
            <w:r>
              <w:rPr>
                <w:rStyle w:val="Tag"/>
                <w:lang w:val="lt-LT"/>
              </w:rPr>
              <w:t>&lt;/1700&gt;</w:t>
            </w:r>
            <w:r>
              <w:rPr>
                <w:lang w:val="lt-LT"/>
              </w:rPr>
              <w:t xml:space="preserve"> 601 ir </w:t>
            </w:r>
            <w:r>
              <w:rPr>
                <w:rStyle w:val="Tag"/>
                <w:lang w:val="lt-LT"/>
              </w:rPr>
              <w:t>&lt;1701&gt;</w:t>
            </w:r>
            <w:r>
              <w:rPr>
                <w:lang w:val="lt-LT"/>
              </w:rPr>
              <w:t>cobas e</w:t>
            </w:r>
            <w:r>
              <w:rPr>
                <w:rStyle w:val="Tag"/>
                <w:lang w:val="lt-LT"/>
              </w:rPr>
              <w:t>&lt;/1701&gt;</w:t>
            </w:r>
            <w:r>
              <w:rPr>
                <w:lang w:val="lt-LT"/>
              </w:rPr>
              <w:t> 602 analizatoriai</w:t>
            </w:r>
          </w:p>
        </w:tc>
      </w:tr>
      <w:tr w:rsidR="001D1FF3">
        <w:tc>
          <w:tcPr>
            <w:tcW w:w="0" w:type="auto"/>
            <w:shd w:val="clear" w:color="auto" w:fill="D3D3D3"/>
          </w:tcPr>
          <w:p w:rsidR="001D1FF3" w:rsidRDefault="003A3940">
            <w:r>
              <w:rPr>
                <w:rStyle w:val="SegmentID"/>
              </w:rPr>
              <w:t>277</w:t>
            </w:r>
            <w:r>
              <w:rPr>
                <w:rStyle w:val="TransUnitID"/>
              </w:rPr>
              <w:t>d75371ae-b1ce-45ad-b2dc-aa2bac7f4770</w:t>
            </w:r>
          </w:p>
        </w:tc>
        <w:tc>
          <w:tcPr>
            <w:tcW w:w="0" w:type="auto"/>
            <w:shd w:val="clear" w:color="auto" w:fill="D3D3D3"/>
          </w:tcPr>
          <w:p w:rsidR="001D1FF3" w:rsidRDefault="003A3940">
            <w:r>
              <w:t>Translated (CM)</w:t>
            </w:r>
          </w:p>
        </w:tc>
        <w:tc>
          <w:tcPr>
            <w:tcW w:w="0" w:type="auto"/>
            <w:shd w:val="clear" w:color="auto" w:fill="D3D3D3"/>
          </w:tcPr>
          <w:p w:rsidR="001D1FF3" w:rsidRDefault="003A3940">
            <w:r>
              <w:t>Repeatability</w:t>
            </w:r>
          </w:p>
        </w:tc>
        <w:tc>
          <w:tcPr>
            <w:tcW w:w="0" w:type="auto"/>
            <w:shd w:val="clear" w:color="auto" w:fill="D3D3D3"/>
          </w:tcPr>
          <w:p w:rsidR="001D1FF3" w:rsidRDefault="003A3940">
            <w:pPr>
              <w:rPr>
                <w:lang w:val="lt-LT"/>
              </w:rPr>
            </w:pPr>
            <w:r>
              <w:rPr>
                <w:lang w:val="lt-LT"/>
              </w:rPr>
              <w:t>Atkartojamumas</w:t>
            </w:r>
          </w:p>
        </w:tc>
      </w:tr>
      <w:tr w:rsidR="001D1FF3">
        <w:tc>
          <w:tcPr>
            <w:tcW w:w="0" w:type="auto"/>
            <w:shd w:val="clear" w:color="auto" w:fill="D3D3D3"/>
          </w:tcPr>
          <w:p w:rsidR="001D1FF3" w:rsidRDefault="003A3940">
            <w:r>
              <w:rPr>
                <w:rStyle w:val="SegmentID"/>
              </w:rPr>
              <w:t>278</w:t>
            </w:r>
            <w:r>
              <w:rPr>
                <w:rStyle w:val="TransUnitID"/>
              </w:rPr>
              <w:t>c2767dea-192f-4e17-87b5-f3bd2af1cc0a</w:t>
            </w:r>
          </w:p>
        </w:tc>
        <w:tc>
          <w:tcPr>
            <w:tcW w:w="0" w:type="auto"/>
            <w:shd w:val="clear" w:color="auto" w:fill="D3D3D3"/>
          </w:tcPr>
          <w:p w:rsidR="001D1FF3" w:rsidRDefault="003A3940">
            <w:r>
              <w:t>Translated (CM)</w:t>
            </w:r>
          </w:p>
        </w:tc>
        <w:tc>
          <w:tcPr>
            <w:tcW w:w="0" w:type="auto"/>
            <w:shd w:val="clear" w:color="auto" w:fill="D3D3D3"/>
          </w:tcPr>
          <w:p w:rsidR="001D1FF3" w:rsidRDefault="003A3940">
            <w:r>
              <w:t>Intermediate precision</w:t>
            </w:r>
          </w:p>
        </w:tc>
        <w:tc>
          <w:tcPr>
            <w:tcW w:w="0" w:type="auto"/>
            <w:shd w:val="clear" w:color="auto" w:fill="D3D3D3"/>
          </w:tcPr>
          <w:p w:rsidR="001D1FF3" w:rsidRDefault="003A3940">
            <w:pPr>
              <w:rPr>
                <w:lang w:val="lt-LT"/>
              </w:rPr>
            </w:pPr>
            <w:r>
              <w:rPr>
                <w:lang w:val="lt-LT"/>
              </w:rPr>
              <w:t>Tarpinis glaudumas</w:t>
            </w:r>
          </w:p>
        </w:tc>
      </w:tr>
      <w:tr w:rsidR="001D1FF3">
        <w:tc>
          <w:tcPr>
            <w:tcW w:w="0" w:type="auto"/>
            <w:shd w:val="clear" w:color="auto" w:fill="D3D3D3"/>
          </w:tcPr>
          <w:p w:rsidR="001D1FF3" w:rsidRDefault="003A3940">
            <w:r>
              <w:rPr>
                <w:rStyle w:val="SegmentID"/>
              </w:rPr>
              <w:t>279</w:t>
            </w:r>
            <w:r>
              <w:rPr>
                <w:rStyle w:val="TransUnitID"/>
              </w:rPr>
              <w:t>3f415918-1772-4d05-8b96-a61126941ec7</w:t>
            </w:r>
          </w:p>
        </w:tc>
        <w:tc>
          <w:tcPr>
            <w:tcW w:w="0" w:type="auto"/>
            <w:shd w:val="clear" w:color="auto" w:fill="D3D3D3"/>
          </w:tcPr>
          <w:p w:rsidR="001D1FF3" w:rsidRDefault="003A3940">
            <w:r>
              <w:t>Translated (CM)</w:t>
            </w:r>
          </w:p>
        </w:tc>
        <w:tc>
          <w:tcPr>
            <w:tcW w:w="0" w:type="auto"/>
            <w:shd w:val="clear" w:color="auto" w:fill="D3D3D3"/>
          </w:tcPr>
          <w:p w:rsidR="001D1FF3" w:rsidRDefault="003A3940">
            <w:r>
              <w:t>Sample</w:t>
            </w:r>
          </w:p>
        </w:tc>
        <w:tc>
          <w:tcPr>
            <w:tcW w:w="0" w:type="auto"/>
            <w:shd w:val="clear" w:color="auto" w:fill="D3D3D3"/>
          </w:tcPr>
          <w:p w:rsidR="001D1FF3" w:rsidRDefault="003A3940">
            <w:pPr>
              <w:rPr>
                <w:lang w:val="lt-LT"/>
              </w:rPr>
            </w:pPr>
            <w:r>
              <w:rPr>
                <w:lang w:val="lt-LT"/>
              </w:rPr>
              <w:t>Mėginys</w:t>
            </w:r>
          </w:p>
        </w:tc>
      </w:tr>
      <w:tr w:rsidR="001D1FF3">
        <w:tc>
          <w:tcPr>
            <w:tcW w:w="0" w:type="auto"/>
            <w:shd w:val="clear" w:color="auto" w:fill="D3D3D3"/>
          </w:tcPr>
          <w:p w:rsidR="001D1FF3" w:rsidRDefault="003A3940">
            <w:r>
              <w:rPr>
                <w:rStyle w:val="SegmentID"/>
              </w:rPr>
              <w:t>280</w:t>
            </w:r>
            <w:r>
              <w:rPr>
                <w:rStyle w:val="TransUnitID"/>
              </w:rPr>
              <w:t>154b8e9f-96b4-41d3-be3b-9fffc57c11c2</w:t>
            </w:r>
          </w:p>
        </w:tc>
        <w:tc>
          <w:tcPr>
            <w:tcW w:w="0" w:type="auto"/>
            <w:shd w:val="clear" w:color="auto" w:fill="D3D3D3"/>
          </w:tcPr>
          <w:p w:rsidR="001D1FF3" w:rsidRDefault="003A3940">
            <w:r>
              <w:t>Translated (CM)</w:t>
            </w:r>
          </w:p>
        </w:tc>
        <w:tc>
          <w:tcPr>
            <w:tcW w:w="0" w:type="auto"/>
            <w:shd w:val="clear" w:color="auto" w:fill="D3D3D3"/>
          </w:tcPr>
          <w:p w:rsidR="001D1FF3" w:rsidRDefault="003A3940">
            <w:r>
              <w:t>Mean</w:t>
            </w:r>
            <w:r>
              <w:rPr>
                <w:rStyle w:val="Tag"/>
              </w:rPr>
              <w:t>&lt;1725/&gt;</w:t>
            </w:r>
            <w:r>
              <w:t>ng/mL</w:t>
            </w:r>
          </w:p>
        </w:tc>
        <w:tc>
          <w:tcPr>
            <w:tcW w:w="0" w:type="auto"/>
            <w:shd w:val="clear" w:color="auto" w:fill="D3D3D3"/>
          </w:tcPr>
          <w:p w:rsidR="001D1FF3" w:rsidRDefault="003A3940">
            <w:pPr>
              <w:rPr>
                <w:lang w:val="lt-LT"/>
              </w:rPr>
            </w:pPr>
            <w:r>
              <w:rPr>
                <w:lang w:val="lt-LT"/>
              </w:rPr>
              <w:t>Vidurkis</w:t>
            </w:r>
            <w:r>
              <w:rPr>
                <w:rStyle w:val="Tag"/>
                <w:lang w:val="lt-LT"/>
              </w:rPr>
              <w:t>&lt;1725/&gt;</w:t>
            </w:r>
            <w:r>
              <w:rPr>
                <w:lang w:val="lt-LT"/>
              </w:rPr>
              <w:t>ng/mL</w:t>
            </w:r>
          </w:p>
        </w:tc>
      </w:tr>
      <w:tr w:rsidR="001D1FF3">
        <w:tc>
          <w:tcPr>
            <w:tcW w:w="0" w:type="auto"/>
            <w:shd w:val="clear" w:color="auto" w:fill="D3D3D3"/>
          </w:tcPr>
          <w:p w:rsidR="001D1FF3" w:rsidRDefault="003A3940">
            <w:r>
              <w:rPr>
                <w:rStyle w:val="SegmentID"/>
              </w:rPr>
              <w:t>281</w:t>
            </w:r>
            <w:r>
              <w:rPr>
                <w:rStyle w:val="TransUnitID"/>
              </w:rPr>
              <w:t>2885113d-62cd-45da-88da-b95b70bdf4bf</w:t>
            </w:r>
          </w:p>
        </w:tc>
        <w:tc>
          <w:tcPr>
            <w:tcW w:w="0" w:type="auto"/>
            <w:shd w:val="clear" w:color="auto" w:fill="D3D3D3"/>
          </w:tcPr>
          <w:p w:rsidR="001D1FF3" w:rsidRDefault="003A3940">
            <w:r>
              <w:t>Translated (CM)</w:t>
            </w:r>
          </w:p>
        </w:tc>
        <w:tc>
          <w:tcPr>
            <w:tcW w:w="0" w:type="auto"/>
            <w:shd w:val="clear" w:color="auto" w:fill="D3D3D3"/>
          </w:tcPr>
          <w:p w:rsidR="001D1FF3" w:rsidRDefault="003A3940">
            <w:r>
              <w:t>SD</w:t>
            </w:r>
            <w:r>
              <w:rPr>
                <w:rStyle w:val="Tag"/>
              </w:rPr>
              <w:t>&lt;1730/&gt;</w:t>
            </w:r>
            <w:r>
              <w:t>ng/mL</w:t>
            </w:r>
          </w:p>
        </w:tc>
        <w:tc>
          <w:tcPr>
            <w:tcW w:w="0" w:type="auto"/>
            <w:shd w:val="clear" w:color="auto" w:fill="D3D3D3"/>
          </w:tcPr>
          <w:p w:rsidR="001D1FF3" w:rsidRDefault="003A3940">
            <w:pPr>
              <w:rPr>
                <w:lang w:val="lt-LT"/>
              </w:rPr>
            </w:pPr>
            <w:r>
              <w:rPr>
                <w:lang w:val="lt-LT"/>
              </w:rPr>
              <w:t>SN</w:t>
            </w:r>
            <w:r>
              <w:rPr>
                <w:rStyle w:val="Tag"/>
                <w:lang w:val="lt-LT"/>
              </w:rPr>
              <w:t>&lt;1730/&gt;</w:t>
            </w:r>
            <w:r>
              <w:rPr>
                <w:lang w:val="lt-LT"/>
              </w:rPr>
              <w:t>ng/mL</w:t>
            </w:r>
          </w:p>
        </w:tc>
      </w:tr>
      <w:tr w:rsidR="001D1FF3">
        <w:tc>
          <w:tcPr>
            <w:tcW w:w="0" w:type="auto"/>
            <w:shd w:val="clear" w:color="auto" w:fill="D3D3D3"/>
          </w:tcPr>
          <w:p w:rsidR="001D1FF3" w:rsidRDefault="003A3940">
            <w:r>
              <w:rPr>
                <w:rStyle w:val="SegmentID"/>
              </w:rPr>
              <w:t>282</w:t>
            </w:r>
            <w:r>
              <w:rPr>
                <w:rStyle w:val="TransUnitID"/>
              </w:rPr>
              <w:t>e50d486d-9e93-4f62-81c3-311a0252530d</w:t>
            </w:r>
          </w:p>
        </w:tc>
        <w:tc>
          <w:tcPr>
            <w:tcW w:w="0" w:type="auto"/>
            <w:shd w:val="clear" w:color="auto" w:fill="D3D3D3"/>
          </w:tcPr>
          <w:p w:rsidR="001D1FF3" w:rsidRDefault="003A3940">
            <w:r>
              <w:t>Translated (CM)</w:t>
            </w:r>
          </w:p>
        </w:tc>
        <w:tc>
          <w:tcPr>
            <w:tcW w:w="0" w:type="auto"/>
            <w:shd w:val="clear" w:color="auto" w:fill="D3D3D3"/>
          </w:tcPr>
          <w:p w:rsidR="001D1FF3" w:rsidRDefault="003A3940">
            <w:r>
              <w:t>CV</w:t>
            </w:r>
            <w:r>
              <w:rPr>
                <w:rStyle w:val="Tag"/>
              </w:rPr>
              <w:t>&lt;1735/&gt;</w:t>
            </w:r>
            <w:r>
              <w:t>%</w:t>
            </w:r>
          </w:p>
        </w:tc>
        <w:tc>
          <w:tcPr>
            <w:tcW w:w="0" w:type="auto"/>
            <w:shd w:val="clear" w:color="auto" w:fill="D3D3D3"/>
          </w:tcPr>
          <w:p w:rsidR="001D1FF3" w:rsidRDefault="003A3940">
            <w:pPr>
              <w:rPr>
                <w:lang w:val="lt-LT"/>
              </w:rPr>
            </w:pPr>
            <w:r>
              <w:rPr>
                <w:lang w:val="lt-LT"/>
              </w:rPr>
              <w:t>CV</w:t>
            </w:r>
            <w:r>
              <w:rPr>
                <w:rStyle w:val="Tag"/>
                <w:lang w:val="lt-LT"/>
              </w:rPr>
              <w:t>&lt;1735/&gt;</w:t>
            </w:r>
            <w:r>
              <w:rPr>
                <w:lang w:val="lt-LT"/>
              </w:rPr>
              <w:t>%</w:t>
            </w:r>
          </w:p>
        </w:tc>
      </w:tr>
      <w:tr w:rsidR="001D1FF3">
        <w:tc>
          <w:tcPr>
            <w:tcW w:w="0" w:type="auto"/>
            <w:shd w:val="clear" w:color="auto" w:fill="D3D3D3"/>
          </w:tcPr>
          <w:p w:rsidR="001D1FF3" w:rsidRDefault="003A3940">
            <w:r>
              <w:rPr>
                <w:rStyle w:val="SegmentID"/>
              </w:rPr>
              <w:t>283</w:t>
            </w:r>
            <w:r>
              <w:rPr>
                <w:rStyle w:val="TransUnitID"/>
              </w:rPr>
              <w:t>b2c11790-317b-45de-beb8-e5d879cde08d</w:t>
            </w:r>
          </w:p>
        </w:tc>
        <w:tc>
          <w:tcPr>
            <w:tcW w:w="0" w:type="auto"/>
            <w:shd w:val="clear" w:color="auto" w:fill="D3D3D3"/>
          </w:tcPr>
          <w:p w:rsidR="001D1FF3" w:rsidRDefault="003A3940">
            <w:r>
              <w:t>Translated (CM)</w:t>
            </w:r>
          </w:p>
        </w:tc>
        <w:tc>
          <w:tcPr>
            <w:tcW w:w="0" w:type="auto"/>
            <w:shd w:val="clear" w:color="auto" w:fill="D3D3D3"/>
          </w:tcPr>
          <w:p w:rsidR="001D1FF3" w:rsidRDefault="003A3940">
            <w:r>
              <w:t>SD</w:t>
            </w:r>
            <w:r>
              <w:rPr>
                <w:rStyle w:val="Tag"/>
              </w:rPr>
              <w:t>&lt;1740/&gt;</w:t>
            </w:r>
            <w:r>
              <w:t>ng/mL</w:t>
            </w:r>
          </w:p>
        </w:tc>
        <w:tc>
          <w:tcPr>
            <w:tcW w:w="0" w:type="auto"/>
            <w:shd w:val="clear" w:color="auto" w:fill="D3D3D3"/>
          </w:tcPr>
          <w:p w:rsidR="001D1FF3" w:rsidRDefault="003A3940">
            <w:pPr>
              <w:rPr>
                <w:lang w:val="lt-LT"/>
              </w:rPr>
            </w:pPr>
            <w:r>
              <w:rPr>
                <w:lang w:val="lt-LT"/>
              </w:rPr>
              <w:t>SN</w:t>
            </w:r>
            <w:r>
              <w:rPr>
                <w:rStyle w:val="Tag"/>
                <w:lang w:val="lt-LT"/>
              </w:rPr>
              <w:t>&lt;1740/&gt;</w:t>
            </w:r>
            <w:r>
              <w:rPr>
                <w:lang w:val="lt-LT"/>
              </w:rPr>
              <w:t>ng/mL</w:t>
            </w:r>
          </w:p>
        </w:tc>
      </w:tr>
      <w:tr w:rsidR="001D1FF3">
        <w:tc>
          <w:tcPr>
            <w:tcW w:w="0" w:type="auto"/>
            <w:shd w:val="clear" w:color="auto" w:fill="D3D3D3"/>
          </w:tcPr>
          <w:p w:rsidR="001D1FF3" w:rsidRDefault="003A3940">
            <w:r>
              <w:rPr>
                <w:rStyle w:val="SegmentID"/>
              </w:rPr>
              <w:t>284</w:t>
            </w:r>
            <w:r>
              <w:rPr>
                <w:rStyle w:val="TransUnitID"/>
              </w:rPr>
              <w:t>9475fd2f-ff71-4389-893f-2d049f3dcd5b</w:t>
            </w:r>
          </w:p>
        </w:tc>
        <w:tc>
          <w:tcPr>
            <w:tcW w:w="0" w:type="auto"/>
            <w:shd w:val="clear" w:color="auto" w:fill="D3D3D3"/>
          </w:tcPr>
          <w:p w:rsidR="001D1FF3" w:rsidRDefault="003A3940">
            <w:r>
              <w:t xml:space="preserve">Translated </w:t>
            </w:r>
            <w:r>
              <w:lastRenderedPageBreak/>
              <w:t>(CM)</w:t>
            </w:r>
          </w:p>
        </w:tc>
        <w:tc>
          <w:tcPr>
            <w:tcW w:w="0" w:type="auto"/>
            <w:shd w:val="clear" w:color="auto" w:fill="D3D3D3"/>
          </w:tcPr>
          <w:p w:rsidR="001D1FF3" w:rsidRDefault="003A3940">
            <w:r>
              <w:lastRenderedPageBreak/>
              <w:t>CV</w:t>
            </w:r>
            <w:r>
              <w:rPr>
                <w:rStyle w:val="Tag"/>
              </w:rPr>
              <w:t>&lt;1745/&gt;</w:t>
            </w:r>
            <w:r>
              <w:t>%</w:t>
            </w:r>
          </w:p>
        </w:tc>
        <w:tc>
          <w:tcPr>
            <w:tcW w:w="0" w:type="auto"/>
            <w:shd w:val="clear" w:color="auto" w:fill="D3D3D3"/>
          </w:tcPr>
          <w:p w:rsidR="001D1FF3" w:rsidRDefault="003A3940">
            <w:pPr>
              <w:rPr>
                <w:lang w:val="lt-LT"/>
              </w:rPr>
            </w:pPr>
            <w:r>
              <w:rPr>
                <w:lang w:val="lt-LT"/>
              </w:rPr>
              <w:t>CV</w:t>
            </w:r>
            <w:r>
              <w:rPr>
                <w:rStyle w:val="Tag"/>
                <w:lang w:val="lt-LT"/>
              </w:rPr>
              <w:t>&lt;1745/&gt;</w:t>
            </w:r>
            <w:r>
              <w:rPr>
                <w:lang w:val="lt-LT"/>
              </w:rPr>
              <w:t>%</w:t>
            </w:r>
          </w:p>
        </w:tc>
      </w:tr>
      <w:tr w:rsidR="001D1FF3">
        <w:tc>
          <w:tcPr>
            <w:tcW w:w="0" w:type="auto"/>
            <w:shd w:val="clear" w:color="auto" w:fill="D3D3D3"/>
          </w:tcPr>
          <w:p w:rsidR="001D1FF3" w:rsidRDefault="003A3940">
            <w:r>
              <w:rPr>
                <w:rStyle w:val="SegmentID"/>
              </w:rPr>
              <w:lastRenderedPageBreak/>
              <w:t>285</w:t>
            </w:r>
            <w:r>
              <w:rPr>
                <w:rStyle w:val="TransUnitID"/>
              </w:rPr>
              <w:t>10da67f4-c79b-485d-b9d4-d968c272db46</w:t>
            </w:r>
          </w:p>
        </w:tc>
        <w:tc>
          <w:tcPr>
            <w:tcW w:w="0" w:type="auto"/>
            <w:shd w:val="clear" w:color="auto" w:fill="D3D3D3"/>
          </w:tcPr>
          <w:p w:rsidR="001D1FF3" w:rsidRDefault="003A3940">
            <w:r>
              <w:t>Translated (CM)</w:t>
            </w:r>
          </w:p>
        </w:tc>
        <w:tc>
          <w:tcPr>
            <w:tcW w:w="0" w:type="auto"/>
            <w:shd w:val="clear" w:color="auto" w:fill="D3D3D3"/>
          </w:tcPr>
          <w:p w:rsidR="001D1FF3" w:rsidRDefault="003A3940">
            <w:r>
              <w:t>Human serum 1</w:t>
            </w:r>
          </w:p>
        </w:tc>
        <w:tc>
          <w:tcPr>
            <w:tcW w:w="0" w:type="auto"/>
            <w:shd w:val="clear" w:color="auto" w:fill="D3D3D3"/>
          </w:tcPr>
          <w:p w:rsidR="001D1FF3" w:rsidRDefault="003A3940">
            <w:pPr>
              <w:rPr>
                <w:lang w:val="lt-LT"/>
              </w:rPr>
            </w:pPr>
            <w:r>
              <w:rPr>
                <w:lang w:val="lt-LT"/>
              </w:rPr>
              <w:t>Žmogaus serumas 1</w:t>
            </w:r>
          </w:p>
        </w:tc>
      </w:tr>
      <w:tr w:rsidR="001D1FF3">
        <w:tc>
          <w:tcPr>
            <w:tcW w:w="0" w:type="auto"/>
            <w:shd w:val="clear" w:color="auto" w:fill="98FB98"/>
          </w:tcPr>
          <w:p w:rsidR="001D1FF3" w:rsidRDefault="003A3940">
            <w:r>
              <w:rPr>
                <w:rStyle w:val="SegmentID"/>
              </w:rPr>
              <w:t>286</w:t>
            </w:r>
            <w:r>
              <w:rPr>
                <w:rStyle w:val="TransUnitID"/>
              </w:rPr>
              <w:t>82d933bb-3229-4207-9c8c-53f6ab39da6c</w:t>
            </w:r>
          </w:p>
        </w:tc>
        <w:tc>
          <w:tcPr>
            <w:tcW w:w="0" w:type="auto"/>
            <w:shd w:val="clear" w:color="auto" w:fill="98FB98"/>
          </w:tcPr>
          <w:p w:rsidR="001D1FF3" w:rsidRDefault="003A3940">
            <w:r>
              <w:t>Draft (100%)</w:t>
            </w:r>
          </w:p>
        </w:tc>
        <w:tc>
          <w:tcPr>
            <w:tcW w:w="0" w:type="auto"/>
            <w:shd w:val="clear" w:color="auto" w:fill="98FB98"/>
          </w:tcPr>
          <w:p w:rsidR="001D1FF3" w:rsidRDefault="003A3940">
            <w:r>
              <w:t>0.556</w:t>
            </w:r>
          </w:p>
        </w:tc>
        <w:tc>
          <w:tcPr>
            <w:tcW w:w="0" w:type="auto"/>
            <w:shd w:val="clear" w:color="auto" w:fill="98FB98"/>
          </w:tcPr>
          <w:p w:rsidR="001D1FF3" w:rsidRDefault="003A3940">
            <w:pPr>
              <w:rPr>
                <w:lang w:val="lt-LT"/>
              </w:rPr>
            </w:pPr>
            <w:r>
              <w:rPr>
                <w:lang w:val="lt-LT"/>
              </w:rPr>
              <w:t>0.556</w:t>
            </w:r>
          </w:p>
        </w:tc>
      </w:tr>
      <w:tr w:rsidR="001D1FF3">
        <w:tc>
          <w:tcPr>
            <w:tcW w:w="0" w:type="auto"/>
            <w:shd w:val="clear" w:color="auto" w:fill="98FB98"/>
          </w:tcPr>
          <w:p w:rsidR="001D1FF3" w:rsidRDefault="003A3940">
            <w:r>
              <w:rPr>
                <w:rStyle w:val="SegmentID"/>
              </w:rPr>
              <w:t>287</w:t>
            </w:r>
            <w:r>
              <w:rPr>
                <w:rStyle w:val="TransUnitID"/>
              </w:rPr>
              <w:t>b8b76bf8-4e42-4ec7-91af-5e2ed98e28bc</w:t>
            </w:r>
          </w:p>
        </w:tc>
        <w:tc>
          <w:tcPr>
            <w:tcW w:w="0" w:type="auto"/>
            <w:shd w:val="clear" w:color="auto" w:fill="98FB98"/>
          </w:tcPr>
          <w:p w:rsidR="001D1FF3" w:rsidRDefault="003A3940">
            <w:r>
              <w:t>Draft (100%)</w:t>
            </w:r>
          </w:p>
        </w:tc>
        <w:tc>
          <w:tcPr>
            <w:tcW w:w="0" w:type="auto"/>
            <w:shd w:val="clear" w:color="auto" w:fill="98FB98"/>
          </w:tcPr>
          <w:p w:rsidR="001D1FF3" w:rsidRDefault="003A3940">
            <w:r>
              <w:t>0.035</w:t>
            </w:r>
          </w:p>
        </w:tc>
        <w:tc>
          <w:tcPr>
            <w:tcW w:w="0" w:type="auto"/>
            <w:shd w:val="clear" w:color="auto" w:fill="98FB98"/>
          </w:tcPr>
          <w:p w:rsidR="001D1FF3" w:rsidRDefault="003A3940">
            <w:pPr>
              <w:rPr>
                <w:lang w:val="lt-LT"/>
              </w:rPr>
            </w:pPr>
            <w:r>
              <w:rPr>
                <w:lang w:val="lt-LT"/>
              </w:rPr>
              <w:t>0.035</w:t>
            </w:r>
          </w:p>
        </w:tc>
      </w:tr>
      <w:tr w:rsidR="001D1FF3">
        <w:tc>
          <w:tcPr>
            <w:tcW w:w="0" w:type="auto"/>
            <w:shd w:val="clear" w:color="auto" w:fill="98FB98"/>
          </w:tcPr>
          <w:p w:rsidR="001D1FF3" w:rsidRDefault="003A3940">
            <w:r>
              <w:rPr>
                <w:rStyle w:val="SegmentID"/>
              </w:rPr>
              <w:t>288</w:t>
            </w:r>
            <w:r>
              <w:rPr>
                <w:rStyle w:val="TransUnitID"/>
              </w:rPr>
              <w:t>fad0e7c5-6a25-4b6a-bf85-0a498c83da8f</w:t>
            </w:r>
          </w:p>
        </w:tc>
        <w:tc>
          <w:tcPr>
            <w:tcW w:w="0" w:type="auto"/>
            <w:shd w:val="clear" w:color="auto" w:fill="98FB98"/>
          </w:tcPr>
          <w:p w:rsidR="001D1FF3" w:rsidRDefault="003A3940">
            <w:r>
              <w:t>Draft (100%)</w:t>
            </w:r>
          </w:p>
        </w:tc>
        <w:tc>
          <w:tcPr>
            <w:tcW w:w="0" w:type="auto"/>
            <w:shd w:val="clear" w:color="auto" w:fill="98FB98"/>
          </w:tcPr>
          <w:p w:rsidR="001D1FF3" w:rsidRDefault="003A3940">
            <w:r>
              <w:t>6.3</w:t>
            </w:r>
          </w:p>
        </w:tc>
        <w:tc>
          <w:tcPr>
            <w:tcW w:w="0" w:type="auto"/>
            <w:shd w:val="clear" w:color="auto" w:fill="98FB98"/>
          </w:tcPr>
          <w:p w:rsidR="001D1FF3" w:rsidRDefault="003A3940">
            <w:pPr>
              <w:rPr>
                <w:lang w:val="lt-LT"/>
              </w:rPr>
            </w:pPr>
            <w:r>
              <w:rPr>
                <w:lang w:val="lt-LT"/>
              </w:rPr>
              <w:t>6.3</w:t>
            </w:r>
          </w:p>
        </w:tc>
      </w:tr>
      <w:tr w:rsidR="001D1FF3">
        <w:tc>
          <w:tcPr>
            <w:tcW w:w="0" w:type="auto"/>
            <w:shd w:val="clear" w:color="auto" w:fill="98FB98"/>
          </w:tcPr>
          <w:p w:rsidR="001D1FF3" w:rsidRDefault="003A3940">
            <w:r>
              <w:rPr>
                <w:rStyle w:val="SegmentID"/>
              </w:rPr>
              <w:t>289</w:t>
            </w:r>
            <w:r>
              <w:rPr>
                <w:rStyle w:val="TransUnitID"/>
              </w:rPr>
              <w:t>a53d5f02-a19c-4f96-844e-8bb0ef10d802</w:t>
            </w:r>
          </w:p>
        </w:tc>
        <w:tc>
          <w:tcPr>
            <w:tcW w:w="0" w:type="auto"/>
            <w:shd w:val="clear" w:color="auto" w:fill="98FB98"/>
          </w:tcPr>
          <w:p w:rsidR="001D1FF3" w:rsidRDefault="003A3940">
            <w:r>
              <w:t>Draft (100%)</w:t>
            </w:r>
          </w:p>
        </w:tc>
        <w:tc>
          <w:tcPr>
            <w:tcW w:w="0" w:type="auto"/>
            <w:shd w:val="clear" w:color="auto" w:fill="98FB98"/>
          </w:tcPr>
          <w:p w:rsidR="001D1FF3" w:rsidRDefault="003A3940">
            <w:r>
              <w:t>0.046</w:t>
            </w:r>
          </w:p>
        </w:tc>
        <w:tc>
          <w:tcPr>
            <w:tcW w:w="0" w:type="auto"/>
            <w:shd w:val="clear" w:color="auto" w:fill="98FB98"/>
          </w:tcPr>
          <w:p w:rsidR="001D1FF3" w:rsidRDefault="003A3940">
            <w:pPr>
              <w:rPr>
                <w:lang w:val="lt-LT"/>
              </w:rPr>
            </w:pPr>
            <w:r>
              <w:rPr>
                <w:lang w:val="lt-LT"/>
              </w:rPr>
              <w:t>0.046</w:t>
            </w:r>
          </w:p>
        </w:tc>
      </w:tr>
      <w:tr w:rsidR="001D1FF3">
        <w:tc>
          <w:tcPr>
            <w:tcW w:w="0" w:type="auto"/>
            <w:shd w:val="clear" w:color="auto" w:fill="98FB98"/>
          </w:tcPr>
          <w:p w:rsidR="001D1FF3" w:rsidRDefault="003A3940">
            <w:r>
              <w:rPr>
                <w:rStyle w:val="SegmentID"/>
              </w:rPr>
              <w:t>290</w:t>
            </w:r>
            <w:r>
              <w:rPr>
                <w:rStyle w:val="TransUnitID"/>
              </w:rPr>
              <w:t>a8b98bcf-48e6-43ae-b6fc-60c71747eb4a</w:t>
            </w:r>
          </w:p>
        </w:tc>
        <w:tc>
          <w:tcPr>
            <w:tcW w:w="0" w:type="auto"/>
            <w:shd w:val="clear" w:color="auto" w:fill="98FB98"/>
          </w:tcPr>
          <w:p w:rsidR="001D1FF3" w:rsidRDefault="003A3940">
            <w:r>
              <w:t>Draft (100%)</w:t>
            </w:r>
          </w:p>
        </w:tc>
        <w:tc>
          <w:tcPr>
            <w:tcW w:w="0" w:type="auto"/>
            <w:shd w:val="clear" w:color="auto" w:fill="98FB98"/>
          </w:tcPr>
          <w:p w:rsidR="001D1FF3" w:rsidRDefault="003A3940">
            <w:r>
              <w:t>8.2</w:t>
            </w:r>
          </w:p>
        </w:tc>
        <w:tc>
          <w:tcPr>
            <w:tcW w:w="0" w:type="auto"/>
            <w:shd w:val="clear" w:color="auto" w:fill="98FB98"/>
          </w:tcPr>
          <w:p w:rsidR="001D1FF3" w:rsidRDefault="003A3940">
            <w:pPr>
              <w:rPr>
                <w:lang w:val="lt-LT"/>
              </w:rPr>
            </w:pPr>
            <w:r>
              <w:rPr>
                <w:lang w:val="lt-LT"/>
              </w:rPr>
              <w:t>8.2</w:t>
            </w:r>
          </w:p>
        </w:tc>
      </w:tr>
      <w:tr w:rsidR="001D1FF3">
        <w:tc>
          <w:tcPr>
            <w:tcW w:w="0" w:type="auto"/>
            <w:shd w:val="clear" w:color="auto" w:fill="98FB98"/>
          </w:tcPr>
          <w:p w:rsidR="001D1FF3" w:rsidRDefault="003A3940">
            <w:r>
              <w:rPr>
                <w:rStyle w:val="SegmentID"/>
              </w:rPr>
              <w:t>291</w:t>
            </w:r>
            <w:r>
              <w:rPr>
                <w:rStyle w:val="TransUnitID"/>
              </w:rPr>
              <w:t>c6aeb0c9-f2d1-4037-bd18-dc3b5e0949f2</w:t>
            </w:r>
          </w:p>
        </w:tc>
        <w:tc>
          <w:tcPr>
            <w:tcW w:w="0" w:type="auto"/>
            <w:shd w:val="clear" w:color="auto" w:fill="98FB98"/>
          </w:tcPr>
          <w:p w:rsidR="001D1FF3" w:rsidRDefault="003A3940">
            <w:r>
              <w:t>Translated (100%)</w:t>
            </w:r>
          </w:p>
        </w:tc>
        <w:tc>
          <w:tcPr>
            <w:tcW w:w="0" w:type="auto"/>
            <w:shd w:val="clear" w:color="auto" w:fill="98FB98"/>
          </w:tcPr>
          <w:p w:rsidR="001D1FF3" w:rsidRDefault="003A3940">
            <w:r>
              <w:t>Human serum 2</w:t>
            </w:r>
          </w:p>
        </w:tc>
        <w:tc>
          <w:tcPr>
            <w:tcW w:w="0" w:type="auto"/>
            <w:shd w:val="clear" w:color="auto" w:fill="98FB98"/>
          </w:tcPr>
          <w:p w:rsidR="001D1FF3" w:rsidRDefault="003A3940">
            <w:pPr>
              <w:rPr>
                <w:lang w:val="lt-LT"/>
              </w:rPr>
            </w:pPr>
            <w:r>
              <w:rPr>
                <w:lang w:val="lt-LT"/>
              </w:rPr>
              <w:t>Žmogaus serumas 2</w:t>
            </w:r>
          </w:p>
        </w:tc>
      </w:tr>
      <w:tr w:rsidR="001D1FF3">
        <w:tc>
          <w:tcPr>
            <w:tcW w:w="0" w:type="auto"/>
            <w:shd w:val="clear" w:color="auto" w:fill="98FB98"/>
          </w:tcPr>
          <w:p w:rsidR="001D1FF3" w:rsidRDefault="003A3940">
            <w:r>
              <w:rPr>
                <w:rStyle w:val="SegmentID"/>
              </w:rPr>
              <w:t>292</w:t>
            </w:r>
            <w:r>
              <w:rPr>
                <w:rStyle w:val="TransUnitID"/>
              </w:rPr>
              <w:t>a70fbcff-80c7-4a16-b085-f2361d7c810d</w:t>
            </w:r>
          </w:p>
        </w:tc>
        <w:tc>
          <w:tcPr>
            <w:tcW w:w="0" w:type="auto"/>
            <w:shd w:val="clear" w:color="auto" w:fill="98FB98"/>
          </w:tcPr>
          <w:p w:rsidR="001D1FF3" w:rsidRDefault="003A3940">
            <w:r>
              <w:t>Draft (100%)</w:t>
            </w:r>
          </w:p>
        </w:tc>
        <w:tc>
          <w:tcPr>
            <w:tcW w:w="0" w:type="auto"/>
            <w:shd w:val="clear" w:color="auto" w:fill="98FB98"/>
          </w:tcPr>
          <w:p w:rsidR="001D1FF3" w:rsidRDefault="003A3940">
            <w:r>
              <w:t>1.07</w:t>
            </w:r>
          </w:p>
        </w:tc>
        <w:tc>
          <w:tcPr>
            <w:tcW w:w="0" w:type="auto"/>
            <w:shd w:val="clear" w:color="auto" w:fill="98FB98"/>
          </w:tcPr>
          <w:p w:rsidR="001D1FF3" w:rsidRDefault="003A3940">
            <w:pPr>
              <w:rPr>
                <w:lang w:val="lt-LT"/>
              </w:rPr>
            </w:pPr>
            <w:r>
              <w:rPr>
                <w:lang w:val="lt-LT"/>
              </w:rPr>
              <w:t>1.07</w:t>
            </w:r>
          </w:p>
        </w:tc>
      </w:tr>
      <w:tr w:rsidR="001D1FF3">
        <w:tc>
          <w:tcPr>
            <w:tcW w:w="0" w:type="auto"/>
            <w:shd w:val="clear" w:color="auto" w:fill="98FB98"/>
          </w:tcPr>
          <w:p w:rsidR="001D1FF3" w:rsidRDefault="003A3940">
            <w:r>
              <w:rPr>
                <w:rStyle w:val="SegmentID"/>
              </w:rPr>
              <w:t>293</w:t>
            </w:r>
            <w:r>
              <w:rPr>
                <w:rStyle w:val="TransUnitID"/>
              </w:rPr>
              <w:t>fea6a729-27f6-48f5-9430-d9c0e3aef35c</w:t>
            </w:r>
          </w:p>
        </w:tc>
        <w:tc>
          <w:tcPr>
            <w:tcW w:w="0" w:type="auto"/>
            <w:shd w:val="clear" w:color="auto" w:fill="98FB98"/>
          </w:tcPr>
          <w:p w:rsidR="001D1FF3" w:rsidRDefault="003A3940">
            <w:r>
              <w:t>Draft (100%)</w:t>
            </w:r>
          </w:p>
        </w:tc>
        <w:tc>
          <w:tcPr>
            <w:tcW w:w="0" w:type="auto"/>
            <w:shd w:val="clear" w:color="auto" w:fill="98FB98"/>
          </w:tcPr>
          <w:p w:rsidR="001D1FF3" w:rsidRDefault="003A3940">
            <w:r>
              <w:t>0.030</w:t>
            </w:r>
          </w:p>
        </w:tc>
        <w:tc>
          <w:tcPr>
            <w:tcW w:w="0" w:type="auto"/>
            <w:shd w:val="clear" w:color="auto" w:fill="98FB98"/>
          </w:tcPr>
          <w:p w:rsidR="001D1FF3" w:rsidRDefault="003A3940">
            <w:pPr>
              <w:rPr>
                <w:lang w:val="lt-LT"/>
              </w:rPr>
            </w:pPr>
            <w:r>
              <w:rPr>
                <w:lang w:val="lt-LT"/>
              </w:rPr>
              <w:t>0.030</w:t>
            </w:r>
          </w:p>
        </w:tc>
      </w:tr>
      <w:tr w:rsidR="001D1FF3">
        <w:tc>
          <w:tcPr>
            <w:tcW w:w="0" w:type="auto"/>
            <w:shd w:val="clear" w:color="auto" w:fill="98FB98"/>
          </w:tcPr>
          <w:p w:rsidR="001D1FF3" w:rsidRDefault="003A3940">
            <w:r>
              <w:rPr>
                <w:rStyle w:val="SegmentID"/>
              </w:rPr>
              <w:t>294</w:t>
            </w:r>
            <w:r>
              <w:rPr>
                <w:rStyle w:val="TransUnitID"/>
              </w:rPr>
              <w:t>5b0b7ad2-d734-42db-9094-d37765ceffca</w:t>
            </w:r>
          </w:p>
        </w:tc>
        <w:tc>
          <w:tcPr>
            <w:tcW w:w="0" w:type="auto"/>
            <w:shd w:val="clear" w:color="auto" w:fill="98FB98"/>
          </w:tcPr>
          <w:p w:rsidR="001D1FF3" w:rsidRDefault="003A3940">
            <w:r>
              <w:t>Draft (100%)</w:t>
            </w:r>
          </w:p>
        </w:tc>
        <w:tc>
          <w:tcPr>
            <w:tcW w:w="0" w:type="auto"/>
            <w:shd w:val="clear" w:color="auto" w:fill="98FB98"/>
          </w:tcPr>
          <w:p w:rsidR="001D1FF3" w:rsidRDefault="003A3940">
            <w:r>
              <w:t>2.8</w:t>
            </w:r>
          </w:p>
        </w:tc>
        <w:tc>
          <w:tcPr>
            <w:tcW w:w="0" w:type="auto"/>
            <w:shd w:val="clear" w:color="auto" w:fill="98FB98"/>
          </w:tcPr>
          <w:p w:rsidR="001D1FF3" w:rsidRDefault="003A3940">
            <w:pPr>
              <w:rPr>
                <w:lang w:val="lt-LT"/>
              </w:rPr>
            </w:pPr>
            <w:r>
              <w:rPr>
                <w:lang w:val="lt-LT"/>
              </w:rPr>
              <w:t>2.8</w:t>
            </w:r>
          </w:p>
        </w:tc>
      </w:tr>
      <w:tr w:rsidR="001D1FF3">
        <w:tc>
          <w:tcPr>
            <w:tcW w:w="0" w:type="auto"/>
            <w:shd w:val="clear" w:color="auto" w:fill="98FB98"/>
          </w:tcPr>
          <w:p w:rsidR="001D1FF3" w:rsidRDefault="003A3940">
            <w:r>
              <w:rPr>
                <w:rStyle w:val="SegmentID"/>
              </w:rPr>
              <w:t>295</w:t>
            </w:r>
            <w:r>
              <w:rPr>
                <w:rStyle w:val="TransUnitID"/>
              </w:rPr>
              <w:t>1b6ad031-54c6-4b8c-af0d-6393281e6515</w:t>
            </w:r>
          </w:p>
        </w:tc>
        <w:tc>
          <w:tcPr>
            <w:tcW w:w="0" w:type="auto"/>
            <w:shd w:val="clear" w:color="auto" w:fill="98FB98"/>
          </w:tcPr>
          <w:p w:rsidR="001D1FF3" w:rsidRDefault="003A3940">
            <w:r>
              <w:t>Draft (100%)</w:t>
            </w:r>
          </w:p>
        </w:tc>
        <w:tc>
          <w:tcPr>
            <w:tcW w:w="0" w:type="auto"/>
            <w:shd w:val="clear" w:color="auto" w:fill="98FB98"/>
          </w:tcPr>
          <w:p w:rsidR="001D1FF3" w:rsidRDefault="003A3940">
            <w:r>
              <w:t>0.045</w:t>
            </w:r>
          </w:p>
        </w:tc>
        <w:tc>
          <w:tcPr>
            <w:tcW w:w="0" w:type="auto"/>
            <w:shd w:val="clear" w:color="auto" w:fill="98FB98"/>
          </w:tcPr>
          <w:p w:rsidR="001D1FF3" w:rsidRDefault="003A3940">
            <w:pPr>
              <w:rPr>
                <w:lang w:val="lt-LT"/>
              </w:rPr>
            </w:pPr>
            <w:r>
              <w:rPr>
                <w:lang w:val="lt-LT"/>
              </w:rPr>
              <w:t>0.045</w:t>
            </w:r>
          </w:p>
        </w:tc>
      </w:tr>
      <w:tr w:rsidR="001D1FF3">
        <w:tc>
          <w:tcPr>
            <w:tcW w:w="0" w:type="auto"/>
            <w:shd w:val="clear" w:color="auto" w:fill="98FB98"/>
          </w:tcPr>
          <w:p w:rsidR="001D1FF3" w:rsidRDefault="003A3940">
            <w:r>
              <w:rPr>
                <w:rStyle w:val="SegmentID"/>
              </w:rPr>
              <w:t>296</w:t>
            </w:r>
            <w:r>
              <w:rPr>
                <w:rStyle w:val="TransUnitID"/>
              </w:rPr>
              <w:t>1dd99558-9fb1-4f53-aad4-eaf1ac371c4c</w:t>
            </w:r>
          </w:p>
        </w:tc>
        <w:tc>
          <w:tcPr>
            <w:tcW w:w="0" w:type="auto"/>
            <w:shd w:val="clear" w:color="auto" w:fill="98FB98"/>
          </w:tcPr>
          <w:p w:rsidR="001D1FF3" w:rsidRDefault="003A3940">
            <w:r>
              <w:t>Draft (100%)</w:t>
            </w:r>
          </w:p>
        </w:tc>
        <w:tc>
          <w:tcPr>
            <w:tcW w:w="0" w:type="auto"/>
            <w:shd w:val="clear" w:color="auto" w:fill="98FB98"/>
          </w:tcPr>
          <w:p w:rsidR="001D1FF3" w:rsidRDefault="003A3940">
            <w:r>
              <w:t>4.3</w:t>
            </w:r>
          </w:p>
        </w:tc>
        <w:tc>
          <w:tcPr>
            <w:tcW w:w="0" w:type="auto"/>
            <w:shd w:val="clear" w:color="auto" w:fill="98FB98"/>
          </w:tcPr>
          <w:p w:rsidR="001D1FF3" w:rsidRDefault="003A3940">
            <w:pPr>
              <w:rPr>
                <w:lang w:val="lt-LT"/>
              </w:rPr>
            </w:pPr>
            <w:r>
              <w:rPr>
                <w:lang w:val="lt-LT"/>
              </w:rPr>
              <w:t>4.3</w:t>
            </w:r>
          </w:p>
        </w:tc>
      </w:tr>
      <w:tr w:rsidR="001D1FF3">
        <w:tc>
          <w:tcPr>
            <w:tcW w:w="0" w:type="auto"/>
            <w:shd w:val="clear" w:color="auto" w:fill="98FB98"/>
          </w:tcPr>
          <w:p w:rsidR="001D1FF3" w:rsidRDefault="003A3940">
            <w:r>
              <w:rPr>
                <w:rStyle w:val="SegmentID"/>
              </w:rPr>
              <w:t>297</w:t>
            </w:r>
            <w:r>
              <w:rPr>
                <w:rStyle w:val="TransUnitID"/>
              </w:rPr>
              <w:t>d87c0a91-2157-4661-9c66-cf665fa90bf6</w:t>
            </w:r>
          </w:p>
        </w:tc>
        <w:tc>
          <w:tcPr>
            <w:tcW w:w="0" w:type="auto"/>
            <w:shd w:val="clear" w:color="auto" w:fill="98FB98"/>
          </w:tcPr>
          <w:p w:rsidR="001D1FF3" w:rsidRDefault="003A3940">
            <w:r>
              <w:t>Translated (100%)</w:t>
            </w:r>
          </w:p>
        </w:tc>
        <w:tc>
          <w:tcPr>
            <w:tcW w:w="0" w:type="auto"/>
            <w:shd w:val="clear" w:color="auto" w:fill="98FB98"/>
          </w:tcPr>
          <w:p w:rsidR="001D1FF3" w:rsidRDefault="003A3940">
            <w:r>
              <w:t>Human serum 3</w:t>
            </w:r>
          </w:p>
        </w:tc>
        <w:tc>
          <w:tcPr>
            <w:tcW w:w="0" w:type="auto"/>
            <w:shd w:val="clear" w:color="auto" w:fill="98FB98"/>
          </w:tcPr>
          <w:p w:rsidR="001D1FF3" w:rsidRDefault="003A3940">
            <w:pPr>
              <w:rPr>
                <w:lang w:val="lt-LT"/>
              </w:rPr>
            </w:pPr>
            <w:r>
              <w:rPr>
                <w:lang w:val="lt-LT"/>
              </w:rPr>
              <w:t>Žmogaus serumas 3</w:t>
            </w:r>
          </w:p>
        </w:tc>
      </w:tr>
      <w:tr w:rsidR="001D1FF3">
        <w:tc>
          <w:tcPr>
            <w:tcW w:w="0" w:type="auto"/>
            <w:shd w:val="clear" w:color="auto" w:fill="98FB98"/>
          </w:tcPr>
          <w:p w:rsidR="001D1FF3" w:rsidRDefault="003A3940">
            <w:r>
              <w:rPr>
                <w:rStyle w:val="SegmentID"/>
              </w:rPr>
              <w:t>298</w:t>
            </w:r>
            <w:r>
              <w:rPr>
                <w:rStyle w:val="TransUnitID"/>
              </w:rPr>
              <w:t>7063449e-5404-4cda-909f-6f5541efddd1</w:t>
            </w:r>
          </w:p>
        </w:tc>
        <w:tc>
          <w:tcPr>
            <w:tcW w:w="0" w:type="auto"/>
            <w:shd w:val="clear" w:color="auto" w:fill="98FB98"/>
          </w:tcPr>
          <w:p w:rsidR="001D1FF3" w:rsidRDefault="003A3940">
            <w:r>
              <w:t>Draft (100%)</w:t>
            </w:r>
          </w:p>
        </w:tc>
        <w:tc>
          <w:tcPr>
            <w:tcW w:w="0" w:type="auto"/>
            <w:shd w:val="clear" w:color="auto" w:fill="98FB98"/>
          </w:tcPr>
          <w:p w:rsidR="001D1FF3" w:rsidRDefault="003A3940">
            <w:r>
              <w:t>1.82</w:t>
            </w:r>
          </w:p>
        </w:tc>
        <w:tc>
          <w:tcPr>
            <w:tcW w:w="0" w:type="auto"/>
            <w:shd w:val="clear" w:color="auto" w:fill="98FB98"/>
          </w:tcPr>
          <w:p w:rsidR="001D1FF3" w:rsidRDefault="003A3940">
            <w:pPr>
              <w:rPr>
                <w:lang w:val="lt-LT"/>
              </w:rPr>
            </w:pPr>
            <w:r>
              <w:rPr>
                <w:lang w:val="lt-LT"/>
              </w:rPr>
              <w:t>1.82</w:t>
            </w:r>
          </w:p>
        </w:tc>
      </w:tr>
      <w:tr w:rsidR="001D1FF3">
        <w:tc>
          <w:tcPr>
            <w:tcW w:w="0" w:type="auto"/>
            <w:shd w:val="clear" w:color="auto" w:fill="98FB98"/>
          </w:tcPr>
          <w:p w:rsidR="001D1FF3" w:rsidRDefault="003A3940">
            <w:r>
              <w:rPr>
                <w:rStyle w:val="SegmentID"/>
              </w:rPr>
              <w:t>299</w:t>
            </w:r>
            <w:r>
              <w:rPr>
                <w:rStyle w:val="TransUnitID"/>
              </w:rPr>
              <w:t>7eab39ff-c246-430c-b3bc-3b3a830a9617</w:t>
            </w:r>
          </w:p>
        </w:tc>
        <w:tc>
          <w:tcPr>
            <w:tcW w:w="0" w:type="auto"/>
            <w:shd w:val="clear" w:color="auto" w:fill="98FB98"/>
          </w:tcPr>
          <w:p w:rsidR="001D1FF3" w:rsidRDefault="003A3940">
            <w:r>
              <w:t>Draft (100%)</w:t>
            </w:r>
          </w:p>
        </w:tc>
        <w:tc>
          <w:tcPr>
            <w:tcW w:w="0" w:type="auto"/>
            <w:shd w:val="clear" w:color="auto" w:fill="98FB98"/>
          </w:tcPr>
          <w:p w:rsidR="001D1FF3" w:rsidRDefault="003A3940">
            <w:r>
              <w:t>0.045</w:t>
            </w:r>
          </w:p>
        </w:tc>
        <w:tc>
          <w:tcPr>
            <w:tcW w:w="0" w:type="auto"/>
            <w:shd w:val="clear" w:color="auto" w:fill="98FB98"/>
          </w:tcPr>
          <w:p w:rsidR="001D1FF3" w:rsidRDefault="003A3940">
            <w:pPr>
              <w:rPr>
                <w:lang w:val="lt-LT"/>
              </w:rPr>
            </w:pPr>
            <w:r>
              <w:rPr>
                <w:lang w:val="lt-LT"/>
              </w:rPr>
              <w:t>0.045</w:t>
            </w:r>
          </w:p>
        </w:tc>
      </w:tr>
      <w:tr w:rsidR="001D1FF3">
        <w:tc>
          <w:tcPr>
            <w:tcW w:w="0" w:type="auto"/>
            <w:shd w:val="clear" w:color="auto" w:fill="98FB98"/>
          </w:tcPr>
          <w:p w:rsidR="001D1FF3" w:rsidRDefault="003A3940">
            <w:r>
              <w:rPr>
                <w:rStyle w:val="SegmentID"/>
              </w:rPr>
              <w:t>300</w:t>
            </w:r>
            <w:r>
              <w:rPr>
                <w:rStyle w:val="TransUnitID"/>
              </w:rPr>
              <w:t>525c63f8-a8cf-4cd1-9363-dcb5b38855bf</w:t>
            </w:r>
          </w:p>
        </w:tc>
        <w:tc>
          <w:tcPr>
            <w:tcW w:w="0" w:type="auto"/>
            <w:shd w:val="clear" w:color="auto" w:fill="98FB98"/>
          </w:tcPr>
          <w:p w:rsidR="001D1FF3" w:rsidRDefault="003A3940">
            <w:r>
              <w:t>Draft (100%)</w:t>
            </w:r>
          </w:p>
        </w:tc>
        <w:tc>
          <w:tcPr>
            <w:tcW w:w="0" w:type="auto"/>
            <w:shd w:val="clear" w:color="auto" w:fill="98FB98"/>
          </w:tcPr>
          <w:p w:rsidR="001D1FF3" w:rsidRDefault="003A3940">
            <w:r>
              <w:t>2.5</w:t>
            </w:r>
          </w:p>
        </w:tc>
        <w:tc>
          <w:tcPr>
            <w:tcW w:w="0" w:type="auto"/>
            <w:shd w:val="clear" w:color="auto" w:fill="98FB98"/>
          </w:tcPr>
          <w:p w:rsidR="001D1FF3" w:rsidRDefault="003A3940">
            <w:pPr>
              <w:rPr>
                <w:lang w:val="lt-LT"/>
              </w:rPr>
            </w:pPr>
            <w:r>
              <w:rPr>
                <w:lang w:val="lt-LT"/>
              </w:rPr>
              <w:t>2.5</w:t>
            </w:r>
          </w:p>
        </w:tc>
      </w:tr>
      <w:tr w:rsidR="001D1FF3">
        <w:tc>
          <w:tcPr>
            <w:tcW w:w="0" w:type="auto"/>
            <w:shd w:val="clear" w:color="auto" w:fill="98FB98"/>
          </w:tcPr>
          <w:p w:rsidR="001D1FF3" w:rsidRDefault="003A3940">
            <w:r>
              <w:rPr>
                <w:rStyle w:val="SegmentID"/>
              </w:rPr>
              <w:t>301</w:t>
            </w:r>
            <w:r>
              <w:rPr>
                <w:rStyle w:val="TransUnitID"/>
              </w:rPr>
              <w:t>dd2ea8e7-e36d-4e84-b21d-cf12d9ad05e3</w:t>
            </w:r>
          </w:p>
        </w:tc>
        <w:tc>
          <w:tcPr>
            <w:tcW w:w="0" w:type="auto"/>
            <w:shd w:val="clear" w:color="auto" w:fill="98FB98"/>
          </w:tcPr>
          <w:p w:rsidR="001D1FF3" w:rsidRDefault="003A3940">
            <w:r>
              <w:t>Draft (100%)</w:t>
            </w:r>
          </w:p>
        </w:tc>
        <w:tc>
          <w:tcPr>
            <w:tcW w:w="0" w:type="auto"/>
            <w:shd w:val="clear" w:color="auto" w:fill="98FB98"/>
          </w:tcPr>
          <w:p w:rsidR="001D1FF3" w:rsidRDefault="003A3940">
            <w:r>
              <w:t>0.066</w:t>
            </w:r>
          </w:p>
        </w:tc>
        <w:tc>
          <w:tcPr>
            <w:tcW w:w="0" w:type="auto"/>
            <w:shd w:val="clear" w:color="auto" w:fill="98FB98"/>
          </w:tcPr>
          <w:p w:rsidR="001D1FF3" w:rsidRDefault="003A3940">
            <w:pPr>
              <w:rPr>
                <w:lang w:val="lt-LT"/>
              </w:rPr>
            </w:pPr>
            <w:r>
              <w:rPr>
                <w:lang w:val="lt-LT"/>
              </w:rPr>
              <w:t>0.066</w:t>
            </w:r>
          </w:p>
        </w:tc>
      </w:tr>
      <w:tr w:rsidR="001D1FF3">
        <w:tc>
          <w:tcPr>
            <w:tcW w:w="0" w:type="auto"/>
            <w:shd w:val="clear" w:color="auto" w:fill="98FB98"/>
          </w:tcPr>
          <w:p w:rsidR="001D1FF3" w:rsidRDefault="003A3940">
            <w:r>
              <w:rPr>
                <w:rStyle w:val="SegmentID"/>
              </w:rPr>
              <w:t>302</w:t>
            </w:r>
            <w:r>
              <w:rPr>
                <w:rStyle w:val="TransUnitID"/>
              </w:rPr>
              <w:t>e6433e9f-360c-408e-bf8f-a1b9e8b491b2</w:t>
            </w:r>
          </w:p>
        </w:tc>
        <w:tc>
          <w:tcPr>
            <w:tcW w:w="0" w:type="auto"/>
            <w:shd w:val="clear" w:color="auto" w:fill="98FB98"/>
          </w:tcPr>
          <w:p w:rsidR="001D1FF3" w:rsidRDefault="003A3940">
            <w:r>
              <w:t>Draft (100%)</w:t>
            </w:r>
          </w:p>
        </w:tc>
        <w:tc>
          <w:tcPr>
            <w:tcW w:w="0" w:type="auto"/>
            <w:shd w:val="clear" w:color="auto" w:fill="98FB98"/>
          </w:tcPr>
          <w:p w:rsidR="001D1FF3" w:rsidRDefault="003A3940">
            <w:r>
              <w:t>3.6</w:t>
            </w:r>
          </w:p>
        </w:tc>
        <w:tc>
          <w:tcPr>
            <w:tcW w:w="0" w:type="auto"/>
            <w:shd w:val="clear" w:color="auto" w:fill="98FB98"/>
          </w:tcPr>
          <w:p w:rsidR="001D1FF3" w:rsidRDefault="003A3940">
            <w:pPr>
              <w:rPr>
                <w:lang w:val="lt-LT"/>
              </w:rPr>
            </w:pPr>
            <w:r>
              <w:rPr>
                <w:lang w:val="lt-LT"/>
              </w:rPr>
              <w:t>3.6</w:t>
            </w:r>
          </w:p>
        </w:tc>
      </w:tr>
      <w:tr w:rsidR="001D1FF3">
        <w:tc>
          <w:tcPr>
            <w:tcW w:w="0" w:type="auto"/>
            <w:shd w:val="clear" w:color="auto" w:fill="98FB98"/>
          </w:tcPr>
          <w:p w:rsidR="001D1FF3" w:rsidRDefault="003A3940">
            <w:r>
              <w:rPr>
                <w:rStyle w:val="SegmentID"/>
              </w:rPr>
              <w:t>303</w:t>
            </w:r>
            <w:r>
              <w:rPr>
                <w:rStyle w:val="TransUnitID"/>
              </w:rPr>
              <w:t>2def9b7d-a354-464b-b30a-0e1854730556</w:t>
            </w:r>
          </w:p>
        </w:tc>
        <w:tc>
          <w:tcPr>
            <w:tcW w:w="0" w:type="auto"/>
            <w:shd w:val="clear" w:color="auto" w:fill="98FB98"/>
          </w:tcPr>
          <w:p w:rsidR="001D1FF3" w:rsidRDefault="003A3940">
            <w:r>
              <w:t>Translated (100%)</w:t>
            </w:r>
          </w:p>
        </w:tc>
        <w:tc>
          <w:tcPr>
            <w:tcW w:w="0" w:type="auto"/>
            <w:shd w:val="clear" w:color="auto" w:fill="98FB98"/>
          </w:tcPr>
          <w:p w:rsidR="001D1FF3" w:rsidRDefault="003A3940">
            <w:r>
              <w:t>Human serum 4</w:t>
            </w:r>
          </w:p>
        </w:tc>
        <w:tc>
          <w:tcPr>
            <w:tcW w:w="0" w:type="auto"/>
            <w:shd w:val="clear" w:color="auto" w:fill="98FB98"/>
          </w:tcPr>
          <w:p w:rsidR="001D1FF3" w:rsidRDefault="003A3940">
            <w:pPr>
              <w:rPr>
                <w:lang w:val="lt-LT"/>
              </w:rPr>
            </w:pPr>
            <w:r>
              <w:rPr>
                <w:lang w:val="lt-LT"/>
              </w:rPr>
              <w:t>Žmogaus serumas 4</w:t>
            </w:r>
          </w:p>
        </w:tc>
      </w:tr>
      <w:tr w:rsidR="001D1FF3">
        <w:tc>
          <w:tcPr>
            <w:tcW w:w="0" w:type="auto"/>
            <w:shd w:val="clear" w:color="auto" w:fill="98FB98"/>
          </w:tcPr>
          <w:p w:rsidR="001D1FF3" w:rsidRDefault="003A3940">
            <w:r>
              <w:rPr>
                <w:rStyle w:val="SegmentID"/>
              </w:rPr>
              <w:lastRenderedPageBreak/>
              <w:t>304</w:t>
            </w:r>
            <w:r>
              <w:rPr>
                <w:rStyle w:val="TransUnitID"/>
              </w:rPr>
              <w:t>72552d3c-1a45-4fd6-9909-f58d79413b0c</w:t>
            </w:r>
          </w:p>
        </w:tc>
        <w:tc>
          <w:tcPr>
            <w:tcW w:w="0" w:type="auto"/>
            <w:shd w:val="clear" w:color="auto" w:fill="98FB98"/>
          </w:tcPr>
          <w:p w:rsidR="001D1FF3" w:rsidRDefault="003A3940">
            <w:r>
              <w:t>Draft (100%)</w:t>
            </w:r>
          </w:p>
        </w:tc>
        <w:tc>
          <w:tcPr>
            <w:tcW w:w="0" w:type="auto"/>
            <w:shd w:val="clear" w:color="auto" w:fill="98FB98"/>
          </w:tcPr>
          <w:p w:rsidR="001D1FF3" w:rsidRDefault="003A3940">
            <w:r>
              <w:t>2.29</w:t>
            </w:r>
          </w:p>
        </w:tc>
        <w:tc>
          <w:tcPr>
            <w:tcW w:w="0" w:type="auto"/>
            <w:shd w:val="clear" w:color="auto" w:fill="98FB98"/>
          </w:tcPr>
          <w:p w:rsidR="001D1FF3" w:rsidRDefault="003A3940">
            <w:pPr>
              <w:rPr>
                <w:lang w:val="lt-LT"/>
              </w:rPr>
            </w:pPr>
            <w:r>
              <w:rPr>
                <w:lang w:val="lt-LT"/>
              </w:rPr>
              <w:t>2.29</w:t>
            </w:r>
          </w:p>
        </w:tc>
      </w:tr>
      <w:tr w:rsidR="001D1FF3">
        <w:tc>
          <w:tcPr>
            <w:tcW w:w="0" w:type="auto"/>
            <w:shd w:val="clear" w:color="auto" w:fill="98FB98"/>
          </w:tcPr>
          <w:p w:rsidR="001D1FF3" w:rsidRDefault="003A3940">
            <w:r>
              <w:rPr>
                <w:rStyle w:val="SegmentID"/>
              </w:rPr>
              <w:t>305</w:t>
            </w:r>
            <w:r>
              <w:rPr>
                <w:rStyle w:val="TransUnitID"/>
              </w:rPr>
              <w:t>08c30587-b843-43a3-b972-fcf8b71fe2df</w:t>
            </w:r>
          </w:p>
        </w:tc>
        <w:tc>
          <w:tcPr>
            <w:tcW w:w="0" w:type="auto"/>
            <w:shd w:val="clear" w:color="auto" w:fill="98FB98"/>
          </w:tcPr>
          <w:p w:rsidR="001D1FF3" w:rsidRDefault="003A3940">
            <w:r>
              <w:t>Dr</w:t>
            </w:r>
            <w:r>
              <w:t>aft (100%)</w:t>
            </w:r>
          </w:p>
        </w:tc>
        <w:tc>
          <w:tcPr>
            <w:tcW w:w="0" w:type="auto"/>
            <w:shd w:val="clear" w:color="auto" w:fill="98FB98"/>
          </w:tcPr>
          <w:p w:rsidR="001D1FF3" w:rsidRDefault="003A3940">
            <w:r>
              <w:t>0.054</w:t>
            </w:r>
          </w:p>
        </w:tc>
        <w:tc>
          <w:tcPr>
            <w:tcW w:w="0" w:type="auto"/>
            <w:shd w:val="clear" w:color="auto" w:fill="98FB98"/>
          </w:tcPr>
          <w:p w:rsidR="001D1FF3" w:rsidRDefault="003A3940">
            <w:pPr>
              <w:rPr>
                <w:lang w:val="lt-LT"/>
              </w:rPr>
            </w:pPr>
            <w:r>
              <w:rPr>
                <w:lang w:val="lt-LT"/>
              </w:rPr>
              <w:t>0.054</w:t>
            </w:r>
          </w:p>
        </w:tc>
      </w:tr>
      <w:tr w:rsidR="001D1FF3">
        <w:tc>
          <w:tcPr>
            <w:tcW w:w="0" w:type="auto"/>
            <w:shd w:val="clear" w:color="auto" w:fill="98FB98"/>
          </w:tcPr>
          <w:p w:rsidR="001D1FF3" w:rsidRDefault="003A3940">
            <w:r>
              <w:rPr>
                <w:rStyle w:val="SegmentID"/>
              </w:rPr>
              <w:t>306</w:t>
            </w:r>
            <w:r>
              <w:rPr>
                <w:rStyle w:val="TransUnitID"/>
              </w:rPr>
              <w:t>5dd27881-7a0f-4dcd-8093-aef93f34d5b9</w:t>
            </w:r>
          </w:p>
        </w:tc>
        <w:tc>
          <w:tcPr>
            <w:tcW w:w="0" w:type="auto"/>
            <w:shd w:val="clear" w:color="auto" w:fill="98FB98"/>
          </w:tcPr>
          <w:p w:rsidR="001D1FF3" w:rsidRDefault="003A3940">
            <w:r>
              <w:t>Draft (100%)</w:t>
            </w:r>
          </w:p>
        </w:tc>
        <w:tc>
          <w:tcPr>
            <w:tcW w:w="0" w:type="auto"/>
            <w:shd w:val="clear" w:color="auto" w:fill="98FB98"/>
          </w:tcPr>
          <w:p w:rsidR="001D1FF3" w:rsidRDefault="003A3940">
            <w:r>
              <w:t>2.4</w:t>
            </w:r>
          </w:p>
        </w:tc>
        <w:tc>
          <w:tcPr>
            <w:tcW w:w="0" w:type="auto"/>
            <w:shd w:val="clear" w:color="auto" w:fill="98FB98"/>
          </w:tcPr>
          <w:p w:rsidR="001D1FF3" w:rsidRDefault="003A3940">
            <w:pPr>
              <w:rPr>
                <w:lang w:val="lt-LT"/>
              </w:rPr>
            </w:pPr>
            <w:r>
              <w:rPr>
                <w:lang w:val="lt-LT"/>
              </w:rPr>
              <w:t>2.4</w:t>
            </w:r>
          </w:p>
        </w:tc>
      </w:tr>
      <w:tr w:rsidR="001D1FF3">
        <w:tc>
          <w:tcPr>
            <w:tcW w:w="0" w:type="auto"/>
            <w:shd w:val="clear" w:color="auto" w:fill="98FB98"/>
          </w:tcPr>
          <w:p w:rsidR="001D1FF3" w:rsidRDefault="003A3940">
            <w:r>
              <w:rPr>
                <w:rStyle w:val="SegmentID"/>
              </w:rPr>
              <w:t>307</w:t>
            </w:r>
            <w:r>
              <w:rPr>
                <w:rStyle w:val="TransUnitID"/>
              </w:rPr>
              <w:t>9997d4d5-c186-41d3-916b-7d6415b51b0e</w:t>
            </w:r>
          </w:p>
        </w:tc>
        <w:tc>
          <w:tcPr>
            <w:tcW w:w="0" w:type="auto"/>
            <w:shd w:val="clear" w:color="auto" w:fill="98FB98"/>
          </w:tcPr>
          <w:p w:rsidR="001D1FF3" w:rsidRDefault="003A3940">
            <w:r>
              <w:t>Draft (100%)</w:t>
            </w:r>
          </w:p>
        </w:tc>
        <w:tc>
          <w:tcPr>
            <w:tcW w:w="0" w:type="auto"/>
            <w:shd w:val="clear" w:color="auto" w:fill="98FB98"/>
          </w:tcPr>
          <w:p w:rsidR="001D1FF3" w:rsidRDefault="003A3940">
            <w:r>
              <w:t>0.087</w:t>
            </w:r>
          </w:p>
        </w:tc>
        <w:tc>
          <w:tcPr>
            <w:tcW w:w="0" w:type="auto"/>
            <w:shd w:val="clear" w:color="auto" w:fill="98FB98"/>
          </w:tcPr>
          <w:p w:rsidR="001D1FF3" w:rsidRDefault="003A3940">
            <w:pPr>
              <w:rPr>
                <w:lang w:val="lt-LT"/>
              </w:rPr>
            </w:pPr>
            <w:r>
              <w:rPr>
                <w:lang w:val="lt-LT"/>
              </w:rPr>
              <w:t>0.087</w:t>
            </w:r>
          </w:p>
        </w:tc>
      </w:tr>
      <w:tr w:rsidR="001D1FF3">
        <w:tc>
          <w:tcPr>
            <w:tcW w:w="0" w:type="auto"/>
            <w:shd w:val="clear" w:color="auto" w:fill="98FB98"/>
          </w:tcPr>
          <w:p w:rsidR="001D1FF3" w:rsidRDefault="003A3940">
            <w:r>
              <w:rPr>
                <w:rStyle w:val="SegmentID"/>
              </w:rPr>
              <w:t>308</w:t>
            </w:r>
            <w:r>
              <w:rPr>
                <w:rStyle w:val="TransUnitID"/>
              </w:rPr>
              <w:t>899d97c5-83f3-44e0-812d-8e213388300d</w:t>
            </w:r>
          </w:p>
        </w:tc>
        <w:tc>
          <w:tcPr>
            <w:tcW w:w="0" w:type="auto"/>
            <w:shd w:val="clear" w:color="auto" w:fill="98FB98"/>
          </w:tcPr>
          <w:p w:rsidR="001D1FF3" w:rsidRDefault="003A3940">
            <w:r>
              <w:t>Draft (100%)</w:t>
            </w:r>
          </w:p>
        </w:tc>
        <w:tc>
          <w:tcPr>
            <w:tcW w:w="0" w:type="auto"/>
            <w:shd w:val="clear" w:color="auto" w:fill="98FB98"/>
          </w:tcPr>
          <w:p w:rsidR="001D1FF3" w:rsidRDefault="003A3940">
            <w:r>
              <w:t>3.8</w:t>
            </w:r>
          </w:p>
        </w:tc>
        <w:tc>
          <w:tcPr>
            <w:tcW w:w="0" w:type="auto"/>
            <w:shd w:val="clear" w:color="auto" w:fill="98FB98"/>
          </w:tcPr>
          <w:p w:rsidR="001D1FF3" w:rsidRDefault="003A3940">
            <w:pPr>
              <w:rPr>
                <w:lang w:val="lt-LT"/>
              </w:rPr>
            </w:pPr>
            <w:r>
              <w:rPr>
                <w:lang w:val="lt-LT"/>
              </w:rPr>
              <w:t>3.8</w:t>
            </w:r>
          </w:p>
        </w:tc>
      </w:tr>
      <w:tr w:rsidR="001D1FF3">
        <w:tc>
          <w:tcPr>
            <w:tcW w:w="0" w:type="auto"/>
            <w:shd w:val="clear" w:color="auto" w:fill="98FB98"/>
          </w:tcPr>
          <w:p w:rsidR="001D1FF3" w:rsidRDefault="003A3940">
            <w:r>
              <w:rPr>
                <w:rStyle w:val="SegmentID"/>
              </w:rPr>
              <w:t>309</w:t>
            </w:r>
            <w:r>
              <w:rPr>
                <w:rStyle w:val="TransUnitID"/>
              </w:rPr>
              <w:t>dad00c3f-35d2-406e-8026-b3cd0c4584b9</w:t>
            </w:r>
          </w:p>
        </w:tc>
        <w:tc>
          <w:tcPr>
            <w:tcW w:w="0" w:type="auto"/>
            <w:shd w:val="clear" w:color="auto" w:fill="98FB98"/>
          </w:tcPr>
          <w:p w:rsidR="001D1FF3" w:rsidRDefault="003A3940">
            <w:r>
              <w:t>Translated (100%)</w:t>
            </w:r>
          </w:p>
        </w:tc>
        <w:tc>
          <w:tcPr>
            <w:tcW w:w="0" w:type="auto"/>
            <w:shd w:val="clear" w:color="auto" w:fill="98FB98"/>
          </w:tcPr>
          <w:p w:rsidR="001D1FF3" w:rsidRDefault="003A3940">
            <w:r>
              <w:t>Human serum 5</w:t>
            </w:r>
          </w:p>
        </w:tc>
        <w:tc>
          <w:tcPr>
            <w:tcW w:w="0" w:type="auto"/>
            <w:shd w:val="clear" w:color="auto" w:fill="98FB98"/>
          </w:tcPr>
          <w:p w:rsidR="001D1FF3" w:rsidRDefault="003A3940">
            <w:pPr>
              <w:rPr>
                <w:lang w:val="lt-LT"/>
              </w:rPr>
            </w:pPr>
            <w:r>
              <w:rPr>
                <w:lang w:val="lt-LT"/>
              </w:rPr>
              <w:t>Žmogaus serumas 5</w:t>
            </w:r>
          </w:p>
        </w:tc>
      </w:tr>
      <w:tr w:rsidR="001D1FF3">
        <w:tc>
          <w:tcPr>
            <w:tcW w:w="0" w:type="auto"/>
            <w:shd w:val="clear" w:color="auto" w:fill="98FB98"/>
          </w:tcPr>
          <w:p w:rsidR="001D1FF3" w:rsidRDefault="003A3940">
            <w:r>
              <w:rPr>
                <w:rStyle w:val="SegmentID"/>
              </w:rPr>
              <w:t>310</w:t>
            </w:r>
            <w:r>
              <w:rPr>
                <w:rStyle w:val="TransUnitID"/>
              </w:rPr>
              <w:t>5aa247b0-ce3d-4ab9-8c48-646b49f93d1a</w:t>
            </w:r>
          </w:p>
        </w:tc>
        <w:tc>
          <w:tcPr>
            <w:tcW w:w="0" w:type="auto"/>
            <w:shd w:val="clear" w:color="auto" w:fill="98FB98"/>
          </w:tcPr>
          <w:p w:rsidR="001D1FF3" w:rsidRDefault="003A3940">
            <w:r>
              <w:t>Draft (100%)</w:t>
            </w:r>
          </w:p>
        </w:tc>
        <w:tc>
          <w:tcPr>
            <w:tcW w:w="0" w:type="auto"/>
            <w:shd w:val="clear" w:color="auto" w:fill="98FB98"/>
          </w:tcPr>
          <w:p w:rsidR="001D1FF3" w:rsidRDefault="003A3940">
            <w:r>
              <w:t>4.29</w:t>
            </w:r>
          </w:p>
        </w:tc>
        <w:tc>
          <w:tcPr>
            <w:tcW w:w="0" w:type="auto"/>
            <w:shd w:val="clear" w:color="auto" w:fill="98FB98"/>
          </w:tcPr>
          <w:p w:rsidR="001D1FF3" w:rsidRDefault="003A3940">
            <w:pPr>
              <w:rPr>
                <w:lang w:val="lt-LT"/>
              </w:rPr>
            </w:pPr>
            <w:r>
              <w:rPr>
                <w:lang w:val="lt-LT"/>
              </w:rPr>
              <w:t>4.29</w:t>
            </w:r>
          </w:p>
        </w:tc>
      </w:tr>
      <w:tr w:rsidR="001D1FF3">
        <w:tc>
          <w:tcPr>
            <w:tcW w:w="0" w:type="auto"/>
            <w:shd w:val="clear" w:color="auto" w:fill="98FB98"/>
          </w:tcPr>
          <w:p w:rsidR="001D1FF3" w:rsidRDefault="003A3940">
            <w:r>
              <w:rPr>
                <w:rStyle w:val="SegmentID"/>
              </w:rPr>
              <w:t>311</w:t>
            </w:r>
            <w:r>
              <w:rPr>
                <w:rStyle w:val="TransUnitID"/>
              </w:rPr>
              <w:t>bca6230b-adc8-4d9b-be9a-07e473d32c83</w:t>
            </w:r>
          </w:p>
        </w:tc>
        <w:tc>
          <w:tcPr>
            <w:tcW w:w="0" w:type="auto"/>
            <w:shd w:val="clear" w:color="auto" w:fill="98FB98"/>
          </w:tcPr>
          <w:p w:rsidR="001D1FF3" w:rsidRDefault="003A3940">
            <w:r>
              <w:t>Draft (100%)</w:t>
            </w:r>
          </w:p>
        </w:tc>
        <w:tc>
          <w:tcPr>
            <w:tcW w:w="0" w:type="auto"/>
            <w:shd w:val="clear" w:color="auto" w:fill="98FB98"/>
          </w:tcPr>
          <w:p w:rsidR="001D1FF3" w:rsidRDefault="003A3940">
            <w:r>
              <w:t>0.115</w:t>
            </w:r>
          </w:p>
        </w:tc>
        <w:tc>
          <w:tcPr>
            <w:tcW w:w="0" w:type="auto"/>
            <w:shd w:val="clear" w:color="auto" w:fill="98FB98"/>
          </w:tcPr>
          <w:p w:rsidR="001D1FF3" w:rsidRDefault="003A3940">
            <w:pPr>
              <w:rPr>
                <w:lang w:val="lt-LT"/>
              </w:rPr>
            </w:pPr>
            <w:r>
              <w:rPr>
                <w:lang w:val="lt-LT"/>
              </w:rPr>
              <w:t>0.115</w:t>
            </w:r>
          </w:p>
        </w:tc>
      </w:tr>
      <w:tr w:rsidR="001D1FF3">
        <w:tc>
          <w:tcPr>
            <w:tcW w:w="0" w:type="auto"/>
            <w:shd w:val="clear" w:color="auto" w:fill="98FB98"/>
          </w:tcPr>
          <w:p w:rsidR="001D1FF3" w:rsidRDefault="003A3940">
            <w:r>
              <w:rPr>
                <w:rStyle w:val="SegmentID"/>
              </w:rPr>
              <w:t>312</w:t>
            </w:r>
            <w:r>
              <w:rPr>
                <w:rStyle w:val="TransUnitID"/>
              </w:rPr>
              <w:t>e4c7aeef-1822-45b4-b0bb-fa6b06f9ed7f</w:t>
            </w:r>
          </w:p>
        </w:tc>
        <w:tc>
          <w:tcPr>
            <w:tcW w:w="0" w:type="auto"/>
            <w:shd w:val="clear" w:color="auto" w:fill="98FB98"/>
          </w:tcPr>
          <w:p w:rsidR="001D1FF3" w:rsidRDefault="003A3940">
            <w:r>
              <w:t>Draft (100%)</w:t>
            </w:r>
          </w:p>
        </w:tc>
        <w:tc>
          <w:tcPr>
            <w:tcW w:w="0" w:type="auto"/>
            <w:shd w:val="clear" w:color="auto" w:fill="98FB98"/>
          </w:tcPr>
          <w:p w:rsidR="001D1FF3" w:rsidRDefault="003A3940">
            <w:r>
              <w:t>2.7</w:t>
            </w:r>
          </w:p>
        </w:tc>
        <w:tc>
          <w:tcPr>
            <w:tcW w:w="0" w:type="auto"/>
            <w:shd w:val="clear" w:color="auto" w:fill="98FB98"/>
          </w:tcPr>
          <w:p w:rsidR="001D1FF3" w:rsidRDefault="003A3940">
            <w:pPr>
              <w:rPr>
                <w:lang w:val="lt-LT"/>
              </w:rPr>
            </w:pPr>
            <w:r>
              <w:rPr>
                <w:lang w:val="lt-LT"/>
              </w:rPr>
              <w:t>2.7</w:t>
            </w:r>
          </w:p>
        </w:tc>
      </w:tr>
      <w:tr w:rsidR="001D1FF3">
        <w:tc>
          <w:tcPr>
            <w:tcW w:w="0" w:type="auto"/>
            <w:shd w:val="clear" w:color="auto" w:fill="98FB98"/>
          </w:tcPr>
          <w:p w:rsidR="001D1FF3" w:rsidRDefault="003A3940">
            <w:r>
              <w:rPr>
                <w:rStyle w:val="SegmentID"/>
              </w:rPr>
              <w:t>313</w:t>
            </w:r>
            <w:r>
              <w:rPr>
                <w:rStyle w:val="TransUnitID"/>
              </w:rPr>
              <w:t>81103ef8-bbbe-45eb-beb2-16d5a667df34</w:t>
            </w:r>
          </w:p>
        </w:tc>
        <w:tc>
          <w:tcPr>
            <w:tcW w:w="0" w:type="auto"/>
            <w:shd w:val="clear" w:color="auto" w:fill="98FB98"/>
          </w:tcPr>
          <w:p w:rsidR="001D1FF3" w:rsidRDefault="003A3940">
            <w:r>
              <w:t>Draft (100%)</w:t>
            </w:r>
          </w:p>
        </w:tc>
        <w:tc>
          <w:tcPr>
            <w:tcW w:w="0" w:type="auto"/>
            <w:shd w:val="clear" w:color="auto" w:fill="98FB98"/>
          </w:tcPr>
          <w:p w:rsidR="001D1FF3" w:rsidRDefault="003A3940">
            <w:r>
              <w:t>0.216</w:t>
            </w:r>
          </w:p>
        </w:tc>
        <w:tc>
          <w:tcPr>
            <w:tcW w:w="0" w:type="auto"/>
            <w:shd w:val="clear" w:color="auto" w:fill="98FB98"/>
          </w:tcPr>
          <w:p w:rsidR="001D1FF3" w:rsidRDefault="003A3940">
            <w:pPr>
              <w:rPr>
                <w:lang w:val="lt-LT"/>
              </w:rPr>
            </w:pPr>
            <w:r>
              <w:rPr>
                <w:lang w:val="lt-LT"/>
              </w:rPr>
              <w:t>0.216</w:t>
            </w:r>
          </w:p>
        </w:tc>
      </w:tr>
      <w:tr w:rsidR="001D1FF3">
        <w:tc>
          <w:tcPr>
            <w:tcW w:w="0" w:type="auto"/>
            <w:shd w:val="clear" w:color="auto" w:fill="98FB98"/>
          </w:tcPr>
          <w:p w:rsidR="001D1FF3" w:rsidRDefault="003A3940">
            <w:r>
              <w:rPr>
                <w:rStyle w:val="SegmentID"/>
              </w:rPr>
              <w:t>314</w:t>
            </w:r>
            <w:r>
              <w:rPr>
                <w:rStyle w:val="TransUnitID"/>
              </w:rPr>
              <w:t>9131616f-8741-4077-85db-821797dd693b</w:t>
            </w:r>
          </w:p>
        </w:tc>
        <w:tc>
          <w:tcPr>
            <w:tcW w:w="0" w:type="auto"/>
            <w:shd w:val="clear" w:color="auto" w:fill="98FB98"/>
          </w:tcPr>
          <w:p w:rsidR="001D1FF3" w:rsidRDefault="003A3940">
            <w:r>
              <w:t>Draft (100%)</w:t>
            </w:r>
          </w:p>
        </w:tc>
        <w:tc>
          <w:tcPr>
            <w:tcW w:w="0" w:type="auto"/>
            <w:shd w:val="clear" w:color="auto" w:fill="98FB98"/>
          </w:tcPr>
          <w:p w:rsidR="001D1FF3" w:rsidRDefault="003A3940">
            <w:r>
              <w:t>5.0</w:t>
            </w:r>
          </w:p>
        </w:tc>
        <w:tc>
          <w:tcPr>
            <w:tcW w:w="0" w:type="auto"/>
            <w:shd w:val="clear" w:color="auto" w:fill="98FB98"/>
          </w:tcPr>
          <w:p w:rsidR="001D1FF3" w:rsidRDefault="003A3940">
            <w:pPr>
              <w:rPr>
                <w:lang w:val="lt-LT"/>
              </w:rPr>
            </w:pPr>
            <w:r>
              <w:rPr>
                <w:lang w:val="lt-LT"/>
              </w:rPr>
              <w:t>5.0</w:t>
            </w:r>
          </w:p>
        </w:tc>
      </w:tr>
      <w:tr w:rsidR="001D1FF3">
        <w:tc>
          <w:tcPr>
            <w:tcW w:w="0" w:type="auto"/>
            <w:shd w:val="clear" w:color="auto" w:fill="98FB98"/>
          </w:tcPr>
          <w:p w:rsidR="001D1FF3" w:rsidRDefault="003A3940">
            <w:r>
              <w:rPr>
                <w:rStyle w:val="SegmentID"/>
              </w:rPr>
              <w:t>315</w:t>
            </w:r>
            <w:r>
              <w:rPr>
                <w:rStyle w:val="TransUnitID"/>
              </w:rPr>
              <w:t>3228ea51-f15b-450c-9999-55049861b950</w:t>
            </w:r>
          </w:p>
        </w:tc>
        <w:tc>
          <w:tcPr>
            <w:tcW w:w="0" w:type="auto"/>
            <w:shd w:val="clear" w:color="auto" w:fill="98FB98"/>
          </w:tcPr>
          <w:p w:rsidR="001D1FF3" w:rsidRDefault="003A3940">
            <w:r>
              <w:t>Translated (100%)</w:t>
            </w:r>
          </w:p>
        </w:tc>
        <w:tc>
          <w:tcPr>
            <w:tcW w:w="0" w:type="auto"/>
            <w:shd w:val="clear" w:color="auto" w:fill="98FB98"/>
          </w:tcPr>
          <w:p w:rsidR="001D1FF3" w:rsidRDefault="003A3940">
            <w:r>
              <w:t>PC CARDII1</w:t>
            </w:r>
          </w:p>
        </w:tc>
        <w:tc>
          <w:tcPr>
            <w:tcW w:w="0" w:type="auto"/>
            <w:shd w:val="clear" w:color="auto" w:fill="98FB98"/>
          </w:tcPr>
          <w:p w:rsidR="001D1FF3" w:rsidRDefault="003A3940">
            <w:pPr>
              <w:rPr>
                <w:lang w:val="lt-LT"/>
              </w:rPr>
            </w:pPr>
            <w:r>
              <w:rPr>
                <w:lang w:val="lt-LT"/>
              </w:rPr>
              <w:t>PC CARDII1</w:t>
            </w:r>
          </w:p>
        </w:tc>
      </w:tr>
      <w:tr w:rsidR="001D1FF3">
        <w:tc>
          <w:tcPr>
            <w:tcW w:w="0" w:type="auto"/>
            <w:shd w:val="clear" w:color="auto" w:fill="98FB98"/>
          </w:tcPr>
          <w:p w:rsidR="001D1FF3" w:rsidRDefault="003A3940">
            <w:r>
              <w:rPr>
                <w:rStyle w:val="SegmentID"/>
              </w:rPr>
              <w:t>316</w:t>
            </w:r>
            <w:r>
              <w:rPr>
                <w:rStyle w:val="TransUnitID"/>
              </w:rPr>
              <w:t>0aaa06d1-c605-447b-b84d-88473dbe96f2</w:t>
            </w:r>
          </w:p>
        </w:tc>
        <w:tc>
          <w:tcPr>
            <w:tcW w:w="0" w:type="auto"/>
            <w:shd w:val="clear" w:color="auto" w:fill="98FB98"/>
          </w:tcPr>
          <w:p w:rsidR="001D1FF3" w:rsidRDefault="003A3940">
            <w:r>
              <w:t>Translated (100%)</w:t>
            </w:r>
          </w:p>
        </w:tc>
        <w:tc>
          <w:tcPr>
            <w:tcW w:w="0" w:type="auto"/>
            <w:shd w:val="clear" w:color="auto" w:fill="98FB98"/>
          </w:tcPr>
          <w:p w:rsidR="001D1FF3" w:rsidRDefault="003A3940">
            <w:r>
              <w:t>1.21</w:t>
            </w:r>
          </w:p>
        </w:tc>
        <w:tc>
          <w:tcPr>
            <w:tcW w:w="0" w:type="auto"/>
            <w:shd w:val="clear" w:color="auto" w:fill="98FB98"/>
          </w:tcPr>
          <w:p w:rsidR="001D1FF3" w:rsidRDefault="003A3940">
            <w:pPr>
              <w:rPr>
                <w:lang w:val="lt-LT"/>
              </w:rPr>
            </w:pPr>
            <w:r>
              <w:rPr>
                <w:lang w:val="lt-LT"/>
              </w:rPr>
              <w:t>1.21</w:t>
            </w:r>
          </w:p>
        </w:tc>
      </w:tr>
      <w:tr w:rsidR="001D1FF3">
        <w:tc>
          <w:tcPr>
            <w:tcW w:w="0" w:type="auto"/>
            <w:shd w:val="clear" w:color="auto" w:fill="98FB98"/>
          </w:tcPr>
          <w:p w:rsidR="001D1FF3" w:rsidRDefault="003A3940">
            <w:r>
              <w:rPr>
                <w:rStyle w:val="SegmentID"/>
              </w:rPr>
              <w:t>317</w:t>
            </w:r>
            <w:r>
              <w:rPr>
                <w:rStyle w:val="TransUnitID"/>
              </w:rPr>
              <w:t>46f704a5-490a-4004-bae3-1da47c3bbe71</w:t>
            </w:r>
          </w:p>
        </w:tc>
        <w:tc>
          <w:tcPr>
            <w:tcW w:w="0" w:type="auto"/>
            <w:shd w:val="clear" w:color="auto" w:fill="98FB98"/>
          </w:tcPr>
          <w:p w:rsidR="001D1FF3" w:rsidRDefault="003A3940">
            <w:r>
              <w:t>Draft (100%)</w:t>
            </w:r>
          </w:p>
        </w:tc>
        <w:tc>
          <w:tcPr>
            <w:tcW w:w="0" w:type="auto"/>
            <w:shd w:val="clear" w:color="auto" w:fill="98FB98"/>
          </w:tcPr>
          <w:p w:rsidR="001D1FF3" w:rsidRDefault="003A3940">
            <w:r>
              <w:t>0.029</w:t>
            </w:r>
          </w:p>
        </w:tc>
        <w:tc>
          <w:tcPr>
            <w:tcW w:w="0" w:type="auto"/>
            <w:shd w:val="clear" w:color="auto" w:fill="98FB98"/>
          </w:tcPr>
          <w:p w:rsidR="001D1FF3" w:rsidRDefault="003A3940">
            <w:pPr>
              <w:rPr>
                <w:lang w:val="lt-LT"/>
              </w:rPr>
            </w:pPr>
            <w:r>
              <w:rPr>
                <w:lang w:val="lt-LT"/>
              </w:rPr>
              <w:t>0.029</w:t>
            </w:r>
          </w:p>
        </w:tc>
      </w:tr>
      <w:tr w:rsidR="001D1FF3">
        <w:tc>
          <w:tcPr>
            <w:tcW w:w="0" w:type="auto"/>
            <w:shd w:val="clear" w:color="auto" w:fill="98FB98"/>
          </w:tcPr>
          <w:p w:rsidR="001D1FF3" w:rsidRDefault="003A3940">
            <w:r>
              <w:rPr>
                <w:rStyle w:val="SegmentID"/>
              </w:rPr>
              <w:t>318</w:t>
            </w:r>
            <w:r>
              <w:rPr>
                <w:rStyle w:val="TransUnitID"/>
              </w:rPr>
              <w:t>8cb029e4-ce12-4588-ac1f-fe5eed5ffed8</w:t>
            </w:r>
          </w:p>
        </w:tc>
        <w:tc>
          <w:tcPr>
            <w:tcW w:w="0" w:type="auto"/>
            <w:shd w:val="clear" w:color="auto" w:fill="98FB98"/>
          </w:tcPr>
          <w:p w:rsidR="001D1FF3" w:rsidRDefault="003A3940">
            <w:r>
              <w:t>Draft (100%)</w:t>
            </w:r>
          </w:p>
        </w:tc>
        <w:tc>
          <w:tcPr>
            <w:tcW w:w="0" w:type="auto"/>
            <w:shd w:val="clear" w:color="auto" w:fill="98FB98"/>
          </w:tcPr>
          <w:p w:rsidR="001D1FF3" w:rsidRDefault="003A3940">
            <w:r>
              <w:t>2.4</w:t>
            </w:r>
          </w:p>
        </w:tc>
        <w:tc>
          <w:tcPr>
            <w:tcW w:w="0" w:type="auto"/>
            <w:shd w:val="clear" w:color="auto" w:fill="98FB98"/>
          </w:tcPr>
          <w:p w:rsidR="001D1FF3" w:rsidRDefault="003A3940">
            <w:pPr>
              <w:rPr>
                <w:lang w:val="lt-LT"/>
              </w:rPr>
            </w:pPr>
            <w:r>
              <w:rPr>
                <w:lang w:val="lt-LT"/>
              </w:rPr>
              <w:t>2.4</w:t>
            </w:r>
          </w:p>
        </w:tc>
      </w:tr>
      <w:tr w:rsidR="001D1FF3">
        <w:tc>
          <w:tcPr>
            <w:tcW w:w="0" w:type="auto"/>
            <w:shd w:val="clear" w:color="auto" w:fill="98FB98"/>
          </w:tcPr>
          <w:p w:rsidR="001D1FF3" w:rsidRDefault="003A3940">
            <w:r>
              <w:rPr>
                <w:rStyle w:val="SegmentID"/>
              </w:rPr>
              <w:t>319</w:t>
            </w:r>
            <w:r>
              <w:rPr>
                <w:rStyle w:val="TransUnitID"/>
              </w:rPr>
              <w:t>ac28ee4f-4ba6-45c0-b43b-4e84b45de28c</w:t>
            </w:r>
          </w:p>
        </w:tc>
        <w:tc>
          <w:tcPr>
            <w:tcW w:w="0" w:type="auto"/>
            <w:shd w:val="clear" w:color="auto" w:fill="98FB98"/>
          </w:tcPr>
          <w:p w:rsidR="001D1FF3" w:rsidRDefault="003A3940">
            <w:r>
              <w:t>Draft (100%)</w:t>
            </w:r>
          </w:p>
        </w:tc>
        <w:tc>
          <w:tcPr>
            <w:tcW w:w="0" w:type="auto"/>
            <w:shd w:val="clear" w:color="auto" w:fill="98FB98"/>
          </w:tcPr>
          <w:p w:rsidR="001D1FF3" w:rsidRDefault="003A3940">
            <w:r>
              <w:t>0.044</w:t>
            </w:r>
          </w:p>
        </w:tc>
        <w:tc>
          <w:tcPr>
            <w:tcW w:w="0" w:type="auto"/>
            <w:shd w:val="clear" w:color="auto" w:fill="98FB98"/>
          </w:tcPr>
          <w:p w:rsidR="001D1FF3" w:rsidRDefault="003A3940">
            <w:pPr>
              <w:rPr>
                <w:lang w:val="lt-LT"/>
              </w:rPr>
            </w:pPr>
            <w:r>
              <w:rPr>
                <w:lang w:val="lt-LT"/>
              </w:rPr>
              <w:t>0.044</w:t>
            </w:r>
          </w:p>
        </w:tc>
      </w:tr>
      <w:tr w:rsidR="001D1FF3">
        <w:tc>
          <w:tcPr>
            <w:tcW w:w="0" w:type="auto"/>
            <w:shd w:val="clear" w:color="auto" w:fill="98FB98"/>
          </w:tcPr>
          <w:p w:rsidR="001D1FF3" w:rsidRDefault="003A3940">
            <w:r>
              <w:rPr>
                <w:rStyle w:val="SegmentID"/>
              </w:rPr>
              <w:t>320</w:t>
            </w:r>
            <w:r>
              <w:rPr>
                <w:rStyle w:val="TransUnitID"/>
              </w:rPr>
              <w:t>5b4538d4-2bb1-46ce-b848-973db7575cfb</w:t>
            </w:r>
          </w:p>
        </w:tc>
        <w:tc>
          <w:tcPr>
            <w:tcW w:w="0" w:type="auto"/>
            <w:shd w:val="clear" w:color="auto" w:fill="98FB98"/>
          </w:tcPr>
          <w:p w:rsidR="001D1FF3" w:rsidRDefault="003A3940">
            <w:r>
              <w:t>Draft (100%)</w:t>
            </w:r>
          </w:p>
        </w:tc>
        <w:tc>
          <w:tcPr>
            <w:tcW w:w="0" w:type="auto"/>
            <w:shd w:val="clear" w:color="auto" w:fill="98FB98"/>
          </w:tcPr>
          <w:p w:rsidR="001D1FF3" w:rsidRDefault="003A3940">
            <w:r>
              <w:t>3.6</w:t>
            </w:r>
          </w:p>
        </w:tc>
        <w:tc>
          <w:tcPr>
            <w:tcW w:w="0" w:type="auto"/>
            <w:shd w:val="clear" w:color="auto" w:fill="98FB98"/>
          </w:tcPr>
          <w:p w:rsidR="001D1FF3" w:rsidRDefault="003A3940">
            <w:pPr>
              <w:rPr>
                <w:lang w:val="lt-LT"/>
              </w:rPr>
            </w:pPr>
            <w:r>
              <w:rPr>
                <w:lang w:val="lt-LT"/>
              </w:rPr>
              <w:t>3.6</w:t>
            </w:r>
          </w:p>
        </w:tc>
      </w:tr>
      <w:tr w:rsidR="001D1FF3">
        <w:tc>
          <w:tcPr>
            <w:tcW w:w="0" w:type="auto"/>
            <w:shd w:val="clear" w:color="auto" w:fill="98FB98"/>
          </w:tcPr>
          <w:p w:rsidR="001D1FF3" w:rsidRDefault="003A3940">
            <w:r>
              <w:rPr>
                <w:rStyle w:val="SegmentID"/>
              </w:rPr>
              <w:t>321</w:t>
            </w:r>
            <w:r>
              <w:rPr>
                <w:rStyle w:val="TransUnitID"/>
              </w:rPr>
              <w:t>0a28bf4a-76ec-4c7a-8bd0-0b917caa634e</w:t>
            </w:r>
          </w:p>
        </w:tc>
        <w:tc>
          <w:tcPr>
            <w:tcW w:w="0" w:type="auto"/>
            <w:shd w:val="clear" w:color="auto" w:fill="98FB98"/>
          </w:tcPr>
          <w:p w:rsidR="001D1FF3" w:rsidRDefault="003A3940">
            <w:r>
              <w:t>Translated (100%)</w:t>
            </w:r>
          </w:p>
        </w:tc>
        <w:tc>
          <w:tcPr>
            <w:tcW w:w="0" w:type="auto"/>
            <w:shd w:val="clear" w:color="auto" w:fill="98FB98"/>
          </w:tcPr>
          <w:p w:rsidR="001D1FF3" w:rsidRDefault="003A3940">
            <w:r>
              <w:t>PC CARDII2</w:t>
            </w:r>
          </w:p>
        </w:tc>
        <w:tc>
          <w:tcPr>
            <w:tcW w:w="0" w:type="auto"/>
            <w:shd w:val="clear" w:color="auto" w:fill="98FB98"/>
          </w:tcPr>
          <w:p w:rsidR="001D1FF3" w:rsidRDefault="003A3940">
            <w:pPr>
              <w:rPr>
                <w:lang w:val="lt-LT"/>
              </w:rPr>
            </w:pPr>
            <w:r>
              <w:rPr>
                <w:lang w:val="lt-LT"/>
              </w:rPr>
              <w:t>PC CARDII2</w:t>
            </w:r>
          </w:p>
        </w:tc>
      </w:tr>
      <w:tr w:rsidR="001D1FF3">
        <w:tc>
          <w:tcPr>
            <w:tcW w:w="0" w:type="auto"/>
            <w:shd w:val="clear" w:color="auto" w:fill="98FB98"/>
          </w:tcPr>
          <w:p w:rsidR="001D1FF3" w:rsidRDefault="003A3940">
            <w:r>
              <w:rPr>
                <w:rStyle w:val="SegmentID"/>
              </w:rPr>
              <w:t>322</w:t>
            </w:r>
            <w:r>
              <w:rPr>
                <w:rStyle w:val="TransUnitID"/>
              </w:rPr>
              <w:t>d65fbb2a-2d5e-42a1-97ff-2169c7651175</w:t>
            </w:r>
          </w:p>
        </w:tc>
        <w:tc>
          <w:tcPr>
            <w:tcW w:w="0" w:type="auto"/>
            <w:shd w:val="clear" w:color="auto" w:fill="98FB98"/>
          </w:tcPr>
          <w:p w:rsidR="001D1FF3" w:rsidRDefault="003A3940">
            <w:r>
              <w:t>Translated (100%)</w:t>
            </w:r>
          </w:p>
        </w:tc>
        <w:tc>
          <w:tcPr>
            <w:tcW w:w="0" w:type="auto"/>
            <w:shd w:val="clear" w:color="auto" w:fill="98FB98"/>
          </w:tcPr>
          <w:p w:rsidR="001D1FF3" w:rsidRDefault="003A3940">
            <w:r>
              <w:t>2.74</w:t>
            </w:r>
          </w:p>
        </w:tc>
        <w:tc>
          <w:tcPr>
            <w:tcW w:w="0" w:type="auto"/>
            <w:shd w:val="clear" w:color="auto" w:fill="98FB98"/>
          </w:tcPr>
          <w:p w:rsidR="001D1FF3" w:rsidRDefault="003A3940">
            <w:pPr>
              <w:rPr>
                <w:lang w:val="lt-LT"/>
              </w:rPr>
            </w:pPr>
            <w:r>
              <w:rPr>
                <w:lang w:val="lt-LT"/>
              </w:rPr>
              <w:t>2.74</w:t>
            </w:r>
          </w:p>
        </w:tc>
      </w:tr>
      <w:tr w:rsidR="001D1FF3">
        <w:tc>
          <w:tcPr>
            <w:tcW w:w="0" w:type="auto"/>
            <w:shd w:val="clear" w:color="auto" w:fill="98FB98"/>
          </w:tcPr>
          <w:p w:rsidR="001D1FF3" w:rsidRDefault="003A3940">
            <w:r>
              <w:rPr>
                <w:rStyle w:val="SegmentID"/>
              </w:rPr>
              <w:t>323</w:t>
            </w:r>
            <w:r>
              <w:rPr>
                <w:rStyle w:val="TransUnitID"/>
              </w:rPr>
              <w:t>ac65995c-3ec0-4974-b2e8-959f72c855c5</w:t>
            </w:r>
          </w:p>
        </w:tc>
        <w:tc>
          <w:tcPr>
            <w:tcW w:w="0" w:type="auto"/>
            <w:shd w:val="clear" w:color="auto" w:fill="98FB98"/>
          </w:tcPr>
          <w:p w:rsidR="001D1FF3" w:rsidRDefault="003A3940">
            <w:r>
              <w:t xml:space="preserve">Draft </w:t>
            </w:r>
            <w:r>
              <w:lastRenderedPageBreak/>
              <w:t>(100%)</w:t>
            </w:r>
          </w:p>
        </w:tc>
        <w:tc>
          <w:tcPr>
            <w:tcW w:w="0" w:type="auto"/>
            <w:shd w:val="clear" w:color="auto" w:fill="98FB98"/>
          </w:tcPr>
          <w:p w:rsidR="001D1FF3" w:rsidRDefault="003A3940">
            <w:r>
              <w:lastRenderedPageBreak/>
              <w:t>0.037</w:t>
            </w:r>
          </w:p>
        </w:tc>
        <w:tc>
          <w:tcPr>
            <w:tcW w:w="0" w:type="auto"/>
            <w:shd w:val="clear" w:color="auto" w:fill="98FB98"/>
          </w:tcPr>
          <w:p w:rsidR="001D1FF3" w:rsidRDefault="003A3940">
            <w:pPr>
              <w:rPr>
                <w:lang w:val="lt-LT"/>
              </w:rPr>
            </w:pPr>
            <w:r>
              <w:rPr>
                <w:lang w:val="lt-LT"/>
              </w:rPr>
              <w:t>0.037</w:t>
            </w:r>
          </w:p>
        </w:tc>
      </w:tr>
      <w:tr w:rsidR="001D1FF3">
        <w:tc>
          <w:tcPr>
            <w:tcW w:w="0" w:type="auto"/>
            <w:shd w:val="clear" w:color="auto" w:fill="98FB98"/>
          </w:tcPr>
          <w:p w:rsidR="001D1FF3" w:rsidRDefault="003A3940">
            <w:r>
              <w:rPr>
                <w:rStyle w:val="SegmentID"/>
              </w:rPr>
              <w:lastRenderedPageBreak/>
              <w:t>324</w:t>
            </w:r>
            <w:r>
              <w:rPr>
                <w:rStyle w:val="TransUnitID"/>
              </w:rPr>
              <w:t>8e944d53-654f-4215-b04d-0215b95dba48</w:t>
            </w:r>
          </w:p>
        </w:tc>
        <w:tc>
          <w:tcPr>
            <w:tcW w:w="0" w:type="auto"/>
            <w:shd w:val="clear" w:color="auto" w:fill="98FB98"/>
          </w:tcPr>
          <w:p w:rsidR="001D1FF3" w:rsidRDefault="003A3940">
            <w:r>
              <w:t>Draft (100%)</w:t>
            </w:r>
          </w:p>
        </w:tc>
        <w:tc>
          <w:tcPr>
            <w:tcW w:w="0" w:type="auto"/>
            <w:shd w:val="clear" w:color="auto" w:fill="98FB98"/>
          </w:tcPr>
          <w:p w:rsidR="001D1FF3" w:rsidRDefault="003A3940">
            <w:r>
              <w:t>1.3</w:t>
            </w:r>
          </w:p>
        </w:tc>
        <w:tc>
          <w:tcPr>
            <w:tcW w:w="0" w:type="auto"/>
            <w:shd w:val="clear" w:color="auto" w:fill="98FB98"/>
          </w:tcPr>
          <w:p w:rsidR="001D1FF3" w:rsidRDefault="003A3940">
            <w:pPr>
              <w:rPr>
                <w:lang w:val="lt-LT"/>
              </w:rPr>
            </w:pPr>
            <w:r>
              <w:rPr>
                <w:lang w:val="lt-LT"/>
              </w:rPr>
              <w:t>1.3</w:t>
            </w:r>
          </w:p>
        </w:tc>
      </w:tr>
      <w:tr w:rsidR="001D1FF3">
        <w:tc>
          <w:tcPr>
            <w:tcW w:w="0" w:type="auto"/>
            <w:shd w:val="clear" w:color="auto" w:fill="98FB98"/>
          </w:tcPr>
          <w:p w:rsidR="001D1FF3" w:rsidRDefault="003A3940">
            <w:r>
              <w:rPr>
                <w:rStyle w:val="SegmentID"/>
              </w:rPr>
              <w:t>325</w:t>
            </w:r>
            <w:r>
              <w:rPr>
                <w:rStyle w:val="TransUnitID"/>
              </w:rPr>
              <w:t>c3c2c2c7-6254-4281-a488-5adbc4ae3a3d</w:t>
            </w:r>
          </w:p>
        </w:tc>
        <w:tc>
          <w:tcPr>
            <w:tcW w:w="0" w:type="auto"/>
            <w:shd w:val="clear" w:color="auto" w:fill="98FB98"/>
          </w:tcPr>
          <w:p w:rsidR="001D1FF3" w:rsidRDefault="003A3940">
            <w:r>
              <w:t>Draft (100%)</w:t>
            </w:r>
          </w:p>
        </w:tc>
        <w:tc>
          <w:tcPr>
            <w:tcW w:w="0" w:type="auto"/>
            <w:shd w:val="clear" w:color="auto" w:fill="98FB98"/>
          </w:tcPr>
          <w:p w:rsidR="001D1FF3" w:rsidRDefault="003A3940">
            <w:r>
              <w:t>0.064</w:t>
            </w:r>
          </w:p>
        </w:tc>
        <w:tc>
          <w:tcPr>
            <w:tcW w:w="0" w:type="auto"/>
            <w:shd w:val="clear" w:color="auto" w:fill="98FB98"/>
          </w:tcPr>
          <w:p w:rsidR="001D1FF3" w:rsidRDefault="003A3940">
            <w:pPr>
              <w:rPr>
                <w:lang w:val="lt-LT"/>
              </w:rPr>
            </w:pPr>
            <w:r>
              <w:rPr>
                <w:lang w:val="lt-LT"/>
              </w:rPr>
              <w:t>0.064</w:t>
            </w:r>
          </w:p>
        </w:tc>
      </w:tr>
      <w:tr w:rsidR="001D1FF3">
        <w:tc>
          <w:tcPr>
            <w:tcW w:w="0" w:type="auto"/>
            <w:shd w:val="clear" w:color="auto" w:fill="98FB98"/>
          </w:tcPr>
          <w:p w:rsidR="001D1FF3" w:rsidRDefault="003A3940">
            <w:r>
              <w:rPr>
                <w:rStyle w:val="SegmentID"/>
              </w:rPr>
              <w:t>326</w:t>
            </w:r>
            <w:r>
              <w:rPr>
                <w:rStyle w:val="TransUnitID"/>
              </w:rPr>
              <w:t>f85d062f-dc4e-4c7f-a49d-20c4d56caf56</w:t>
            </w:r>
          </w:p>
        </w:tc>
        <w:tc>
          <w:tcPr>
            <w:tcW w:w="0" w:type="auto"/>
            <w:shd w:val="clear" w:color="auto" w:fill="98FB98"/>
          </w:tcPr>
          <w:p w:rsidR="001D1FF3" w:rsidRDefault="003A3940">
            <w:r>
              <w:t>Draft (100%)</w:t>
            </w:r>
          </w:p>
        </w:tc>
        <w:tc>
          <w:tcPr>
            <w:tcW w:w="0" w:type="auto"/>
            <w:shd w:val="clear" w:color="auto" w:fill="98FB98"/>
          </w:tcPr>
          <w:p w:rsidR="001D1FF3" w:rsidRDefault="003A3940">
            <w:r>
              <w:t>2.3</w:t>
            </w:r>
          </w:p>
        </w:tc>
        <w:tc>
          <w:tcPr>
            <w:tcW w:w="0" w:type="auto"/>
            <w:shd w:val="clear" w:color="auto" w:fill="98FB98"/>
          </w:tcPr>
          <w:p w:rsidR="001D1FF3" w:rsidRDefault="003A3940">
            <w:pPr>
              <w:rPr>
                <w:lang w:val="lt-LT"/>
              </w:rPr>
            </w:pPr>
            <w:r>
              <w:rPr>
                <w:lang w:val="lt-LT"/>
              </w:rPr>
              <w:t>2.3</w:t>
            </w:r>
          </w:p>
        </w:tc>
      </w:tr>
      <w:tr w:rsidR="001D1FF3">
        <w:tc>
          <w:tcPr>
            <w:tcW w:w="0" w:type="auto"/>
            <w:shd w:val="clear" w:color="auto" w:fill="D3D3D3"/>
          </w:tcPr>
          <w:p w:rsidR="001D1FF3" w:rsidRDefault="003A3940">
            <w:r>
              <w:rPr>
                <w:rStyle w:val="SegmentID"/>
              </w:rPr>
              <w:t>327</w:t>
            </w:r>
            <w:r>
              <w:rPr>
                <w:rStyle w:val="TransUnitID"/>
              </w:rPr>
              <w:t>d634f0ab-4ef1-4d91-b6f9-ee840f73ae85</w:t>
            </w:r>
          </w:p>
        </w:tc>
        <w:tc>
          <w:tcPr>
            <w:tcW w:w="0" w:type="auto"/>
            <w:shd w:val="clear" w:color="auto" w:fill="D3D3D3"/>
          </w:tcPr>
          <w:p w:rsidR="001D1FF3" w:rsidRDefault="003A3940">
            <w:r>
              <w:t>Translated (CM)</w:t>
            </w:r>
          </w:p>
        </w:tc>
        <w:tc>
          <w:tcPr>
            <w:tcW w:w="0" w:type="auto"/>
            <w:shd w:val="clear" w:color="auto" w:fill="D3D3D3"/>
          </w:tcPr>
          <w:p w:rsidR="001D1FF3" w:rsidRDefault="003A3940">
            <w:r>
              <w:t>Analytical specificity</w:t>
            </w:r>
          </w:p>
        </w:tc>
        <w:tc>
          <w:tcPr>
            <w:tcW w:w="0" w:type="auto"/>
            <w:shd w:val="clear" w:color="auto" w:fill="D3D3D3"/>
          </w:tcPr>
          <w:p w:rsidR="001D1FF3" w:rsidRDefault="003A3940">
            <w:pPr>
              <w:rPr>
                <w:lang w:val="lt-LT"/>
              </w:rPr>
            </w:pPr>
            <w:r>
              <w:rPr>
                <w:lang w:val="lt-LT"/>
              </w:rPr>
              <w:t>Analitinis specifiškumas</w:t>
            </w:r>
          </w:p>
        </w:tc>
      </w:tr>
      <w:tr w:rsidR="001D1FF3">
        <w:tc>
          <w:tcPr>
            <w:tcW w:w="0" w:type="auto"/>
            <w:shd w:val="clear" w:color="auto" w:fill="FFFFFF"/>
          </w:tcPr>
          <w:p w:rsidR="001D1FF3" w:rsidRDefault="003A3940">
            <w:r>
              <w:rPr>
                <w:rStyle w:val="SegmentID"/>
              </w:rPr>
              <w:t>328</w:t>
            </w:r>
            <w:r>
              <w:rPr>
                <w:rStyle w:val="TransUnitID"/>
              </w:rPr>
              <w:t>720128ab-b41f-4c1c-af35-c43d9ea9e41e</w:t>
            </w:r>
          </w:p>
        </w:tc>
        <w:tc>
          <w:tcPr>
            <w:tcW w:w="0" w:type="auto"/>
            <w:shd w:val="clear" w:color="auto" w:fill="FFFFFF"/>
          </w:tcPr>
          <w:p w:rsidR="001D1FF3" w:rsidRDefault="003A3940">
            <w:r>
              <w:t>Translated (0%)</w:t>
            </w:r>
          </w:p>
        </w:tc>
        <w:tc>
          <w:tcPr>
            <w:tcW w:w="0" w:type="auto"/>
            <w:shd w:val="clear" w:color="auto" w:fill="FFFFFF"/>
          </w:tcPr>
          <w:p w:rsidR="001D1FF3" w:rsidRDefault="003A3940">
            <w:r>
              <w:t>For the Co-</w:t>
            </w:r>
            <w:proofErr w:type="spellStart"/>
            <w:r>
              <w:t>analytes</w:t>
            </w:r>
            <w:proofErr w:type="spellEnd"/>
            <w:r>
              <w:t xml:space="preserve"> tested, the following relative Co-</w:t>
            </w:r>
            <w:proofErr w:type="spellStart"/>
            <w:r>
              <w:t>analyte</w:t>
            </w:r>
            <w:proofErr w:type="spellEnd"/>
            <w:r>
              <w:t xml:space="preserve"> </w:t>
            </w:r>
            <w:proofErr w:type="spellStart"/>
            <w:r>
              <w:t>reactivities</w:t>
            </w:r>
            <w:proofErr w:type="spellEnd"/>
            <w:r>
              <w:t xml:space="preserve"> were found:</w:t>
            </w:r>
          </w:p>
        </w:tc>
        <w:tc>
          <w:tcPr>
            <w:tcW w:w="0" w:type="auto"/>
            <w:shd w:val="clear" w:color="auto" w:fill="FFFFFF"/>
          </w:tcPr>
          <w:p w:rsidR="001D1FF3" w:rsidRDefault="003A3940">
            <w:pPr>
              <w:rPr>
                <w:lang w:val="lt-LT"/>
              </w:rPr>
            </w:pPr>
            <w:r>
              <w:rPr>
                <w:lang w:val="lt-LT"/>
              </w:rPr>
              <w:t>Ištyrus koanalites nustatytas toks santykinis reaktyvumas su koanalitėmis:</w:t>
            </w:r>
          </w:p>
        </w:tc>
      </w:tr>
      <w:tr w:rsidR="001D1FF3">
        <w:tc>
          <w:tcPr>
            <w:tcW w:w="0" w:type="auto"/>
            <w:shd w:val="clear" w:color="auto" w:fill="FFFFFF"/>
          </w:tcPr>
          <w:p w:rsidR="001D1FF3" w:rsidRDefault="003A3940">
            <w:r>
              <w:rPr>
                <w:rStyle w:val="SegmentID"/>
              </w:rPr>
              <w:t>329</w:t>
            </w:r>
            <w:r>
              <w:rPr>
                <w:rStyle w:val="TransUnitID"/>
              </w:rPr>
              <w:t>476b3954-5ef6-4eb4-8639-6bbf7354ec64</w:t>
            </w:r>
          </w:p>
        </w:tc>
        <w:tc>
          <w:tcPr>
            <w:tcW w:w="0" w:type="auto"/>
            <w:shd w:val="clear" w:color="auto" w:fill="FFFFFF"/>
          </w:tcPr>
          <w:p w:rsidR="001D1FF3" w:rsidRDefault="003A3940">
            <w:r>
              <w:t>Translated (0%)</w:t>
            </w:r>
          </w:p>
        </w:tc>
        <w:tc>
          <w:tcPr>
            <w:tcW w:w="0" w:type="auto"/>
            <w:shd w:val="clear" w:color="auto" w:fill="FFFFFF"/>
          </w:tcPr>
          <w:p w:rsidR="001D1FF3" w:rsidRDefault="003A3940">
            <w:r>
              <w:t>Co-</w:t>
            </w:r>
            <w:proofErr w:type="spellStart"/>
            <w:r>
              <w:t>analyte</w:t>
            </w:r>
            <w:proofErr w:type="spellEnd"/>
          </w:p>
        </w:tc>
        <w:tc>
          <w:tcPr>
            <w:tcW w:w="0" w:type="auto"/>
            <w:shd w:val="clear" w:color="auto" w:fill="FFFFFF"/>
          </w:tcPr>
          <w:p w:rsidR="001D1FF3" w:rsidRDefault="003A3940">
            <w:pPr>
              <w:rPr>
                <w:lang w:val="lt-LT"/>
              </w:rPr>
            </w:pPr>
            <w:r>
              <w:rPr>
                <w:lang w:val="lt-LT"/>
              </w:rPr>
              <w:t>Koanalitė</w:t>
            </w:r>
          </w:p>
        </w:tc>
      </w:tr>
      <w:tr w:rsidR="001D1FF3">
        <w:tc>
          <w:tcPr>
            <w:tcW w:w="0" w:type="auto"/>
            <w:shd w:val="clear" w:color="auto" w:fill="FFFFFF"/>
          </w:tcPr>
          <w:p w:rsidR="001D1FF3" w:rsidRDefault="003A3940">
            <w:r>
              <w:rPr>
                <w:rStyle w:val="SegmentID"/>
              </w:rPr>
              <w:t>330</w:t>
            </w:r>
            <w:r>
              <w:rPr>
                <w:rStyle w:val="TransUnitID"/>
              </w:rPr>
              <w:t>9fb32eff-e9a9-4043-8784-f513b47677cd</w:t>
            </w:r>
          </w:p>
        </w:tc>
        <w:tc>
          <w:tcPr>
            <w:tcW w:w="0" w:type="auto"/>
            <w:shd w:val="clear" w:color="auto" w:fill="FFFFFF"/>
          </w:tcPr>
          <w:p w:rsidR="001D1FF3" w:rsidRDefault="003A3940">
            <w:r>
              <w:t>Translated (0%)</w:t>
            </w:r>
          </w:p>
        </w:tc>
        <w:tc>
          <w:tcPr>
            <w:tcW w:w="0" w:type="auto"/>
            <w:shd w:val="clear" w:color="auto" w:fill="FFFFFF"/>
          </w:tcPr>
          <w:p w:rsidR="001D1FF3" w:rsidRDefault="003A3940">
            <w:r>
              <w:t>Concentration</w:t>
            </w:r>
            <w:r>
              <w:rPr>
                <w:rStyle w:val="Tag"/>
              </w:rPr>
              <w:t>&lt;1956/&gt;</w:t>
            </w:r>
            <w:r>
              <w:t>ED50</w:t>
            </w:r>
            <w:r>
              <w:rPr>
                <w:rStyle w:val="Tag"/>
              </w:rPr>
              <w:t>&lt;1957/&gt;</w:t>
            </w:r>
            <w:r>
              <w:t>ng/mL</w:t>
            </w:r>
          </w:p>
        </w:tc>
        <w:tc>
          <w:tcPr>
            <w:tcW w:w="0" w:type="auto"/>
            <w:shd w:val="clear" w:color="auto" w:fill="FFFFFF"/>
          </w:tcPr>
          <w:p w:rsidR="001D1FF3" w:rsidRDefault="003A3940">
            <w:pPr>
              <w:rPr>
                <w:lang w:val="lt-LT"/>
              </w:rPr>
            </w:pPr>
            <w:r>
              <w:rPr>
                <w:lang w:val="lt-LT"/>
              </w:rPr>
              <w:t>Koncentracija</w:t>
            </w:r>
            <w:r>
              <w:rPr>
                <w:rStyle w:val="Tag"/>
                <w:lang w:val="lt-LT"/>
              </w:rPr>
              <w:t>&lt;1956/&gt;</w:t>
            </w:r>
            <w:r>
              <w:rPr>
                <w:lang w:val="lt-LT"/>
              </w:rPr>
              <w:t>ED50</w:t>
            </w:r>
            <w:r>
              <w:rPr>
                <w:rStyle w:val="Tag"/>
                <w:lang w:val="lt-LT"/>
              </w:rPr>
              <w:t>&lt;1957/&gt;</w:t>
            </w:r>
            <w:r>
              <w:rPr>
                <w:lang w:val="lt-LT"/>
              </w:rPr>
              <w:t>ng/mL</w:t>
            </w:r>
          </w:p>
        </w:tc>
      </w:tr>
      <w:tr w:rsidR="001D1FF3">
        <w:tc>
          <w:tcPr>
            <w:tcW w:w="0" w:type="auto"/>
            <w:shd w:val="clear" w:color="auto" w:fill="FFFFFF"/>
          </w:tcPr>
          <w:p w:rsidR="001D1FF3" w:rsidRDefault="003A3940">
            <w:r>
              <w:rPr>
                <w:rStyle w:val="SegmentID"/>
              </w:rPr>
              <w:t>331</w:t>
            </w:r>
            <w:r>
              <w:rPr>
                <w:rStyle w:val="TransUnitID"/>
              </w:rPr>
              <w:t>31f2e9fd-56fe-41ef-85a7-7ef6132c77f1</w:t>
            </w:r>
          </w:p>
        </w:tc>
        <w:tc>
          <w:tcPr>
            <w:tcW w:w="0" w:type="auto"/>
            <w:shd w:val="clear" w:color="auto" w:fill="FFFFFF"/>
          </w:tcPr>
          <w:p w:rsidR="001D1FF3" w:rsidRDefault="003A3940">
            <w:r>
              <w:t>Translated (0%)</w:t>
            </w:r>
          </w:p>
        </w:tc>
        <w:tc>
          <w:tcPr>
            <w:tcW w:w="0" w:type="auto"/>
            <w:shd w:val="clear" w:color="auto" w:fill="FFFFFF"/>
          </w:tcPr>
          <w:p w:rsidR="001D1FF3" w:rsidRDefault="003A3940">
            <w:r>
              <w:t>Relative Co-</w:t>
            </w:r>
            <w:proofErr w:type="spellStart"/>
            <w:r>
              <w:t>analyte</w:t>
            </w:r>
            <w:proofErr w:type="spellEnd"/>
            <w:r>
              <w:t xml:space="preserve"> reactivity </w:t>
            </w:r>
            <w:r>
              <w:rPr>
                <w:rStyle w:val="Tag"/>
              </w:rPr>
              <w:t>&lt;1963/&gt;</w:t>
            </w:r>
            <w:r>
              <w:t>%</w:t>
            </w:r>
          </w:p>
        </w:tc>
        <w:tc>
          <w:tcPr>
            <w:tcW w:w="0" w:type="auto"/>
            <w:shd w:val="clear" w:color="auto" w:fill="FFFFFF"/>
          </w:tcPr>
          <w:p w:rsidR="001D1FF3" w:rsidRDefault="003A3940">
            <w:pPr>
              <w:rPr>
                <w:lang w:val="lt-LT"/>
              </w:rPr>
            </w:pPr>
            <w:r>
              <w:rPr>
                <w:lang w:val="lt-LT"/>
              </w:rPr>
              <w:t xml:space="preserve">Santykinis reaktyvumas su koanalitėmis </w:t>
            </w:r>
            <w:r>
              <w:rPr>
                <w:rStyle w:val="Tag"/>
                <w:lang w:val="lt-LT"/>
              </w:rPr>
              <w:t>&lt;1963/&gt;</w:t>
            </w:r>
            <w:r>
              <w:rPr>
                <w:lang w:val="lt-LT"/>
              </w:rPr>
              <w:t>%</w:t>
            </w:r>
          </w:p>
        </w:tc>
      </w:tr>
      <w:tr w:rsidR="001D1FF3">
        <w:tc>
          <w:tcPr>
            <w:tcW w:w="0" w:type="auto"/>
            <w:shd w:val="clear" w:color="auto" w:fill="FFFFFF"/>
          </w:tcPr>
          <w:p w:rsidR="001D1FF3" w:rsidRDefault="003A3940">
            <w:r>
              <w:rPr>
                <w:rStyle w:val="SegmentID"/>
              </w:rPr>
              <w:t>332</w:t>
            </w:r>
            <w:r>
              <w:rPr>
                <w:rStyle w:val="TransUnitID"/>
              </w:rPr>
              <w:t>cc95258c-96a4-4fb4-bb23-74621544c128</w:t>
            </w:r>
          </w:p>
        </w:tc>
        <w:tc>
          <w:tcPr>
            <w:tcW w:w="0" w:type="auto"/>
            <w:shd w:val="clear" w:color="auto" w:fill="FFFFFF"/>
          </w:tcPr>
          <w:p w:rsidR="001D1FF3" w:rsidRDefault="003A3940">
            <w:r>
              <w:t>Translated (0%)</w:t>
            </w:r>
          </w:p>
        </w:tc>
        <w:tc>
          <w:tcPr>
            <w:tcW w:w="0" w:type="auto"/>
            <w:shd w:val="clear" w:color="auto" w:fill="FFFFFF"/>
          </w:tcPr>
          <w:p w:rsidR="001D1FF3" w:rsidRDefault="003A3940">
            <w:r>
              <w:t>α-</w:t>
            </w:r>
            <w:proofErr w:type="spellStart"/>
            <w:r>
              <w:t>acetyldigoxin</w:t>
            </w:r>
            <w:proofErr w:type="spellEnd"/>
          </w:p>
        </w:tc>
        <w:tc>
          <w:tcPr>
            <w:tcW w:w="0" w:type="auto"/>
            <w:shd w:val="clear" w:color="auto" w:fill="FFFFFF"/>
          </w:tcPr>
          <w:p w:rsidR="001D1FF3" w:rsidRDefault="003A3940">
            <w:pPr>
              <w:rPr>
                <w:lang w:val="lt-LT"/>
              </w:rPr>
            </w:pPr>
            <w:r>
              <w:rPr>
                <w:lang w:val="lt-LT"/>
              </w:rPr>
              <w:t>α-Acetildigoksinas</w:t>
            </w:r>
          </w:p>
        </w:tc>
      </w:tr>
      <w:tr w:rsidR="001D1FF3">
        <w:tc>
          <w:tcPr>
            <w:tcW w:w="0" w:type="auto"/>
            <w:shd w:val="clear" w:color="auto" w:fill="98FB98"/>
          </w:tcPr>
          <w:p w:rsidR="001D1FF3" w:rsidRDefault="003A3940">
            <w:r>
              <w:rPr>
                <w:rStyle w:val="SegmentID"/>
              </w:rPr>
              <w:t>333</w:t>
            </w:r>
            <w:r>
              <w:rPr>
                <w:rStyle w:val="TransUnitID"/>
              </w:rPr>
              <w:t>73ce54d3-478e-4a3e-91aa-95071fa212ba</w:t>
            </w:r>
          </w:p>
        </w:tc>
        <w:tc>
          <w:tcPr>
            <w:tcW w:w="0" w:type="auto"/>
            <w:shd w:val="clear" w:color="auto" w:fill="98FB98"/>
          </w:tcPr>
          <w:p w:rsidR="001D1FF3" w:rsidRDefault="003A3940">
            <w:r>
              <w:t>Translated (100%)</w:t>
            </w:r>
          </w:p>
        </w:tc>
        <w:tc>
          <w:tcPr>
            <w:tcW w:w="0" w:type="auto"/>
            <w:shd w:val="clear" w:color="auto" w:fill="98FB98"/>
          </w:tcPr>
          <w:p w:rsidR="001D1FF3" w:rsidRDefault="003A3940">
            <w:r>
              <w:t>1.18</w:t>
            </w:r>
          </w:p>
        </w:tc>
        <w:tc>
          <w:tcPr>
            <w:tcW w:w="0" w:type="auto"/>
            <w:shd w:val="clear" w:color="auto" w:fill="98FB98"/>
          </w:tcPr>
          <w:p w:rsidR="001D1FF3" w:rsidRDefault="003A3940">
            <w:pPr>
              <w:rPr>
                <w:lang w:val="lt-LT"/>
              </w:rPr>
            </w:pPr>
            <w:r>
              <w:rPr>
                <w:lang w:val="lt-LT"/>
              </w:rPr>
              <w:t>1.18</w:t>
            </w:r>
          </w:p>
        </w:tc>
      </w:tr>
      <w:tr w:rsidR="001D1FF3">
        <w:tc>
          <w:tcPr>
            <w:tcW w:w="0" w:type="auto"/>
            <w:shd w:val="clear" w:color="auto" w:fill="F5DEB3"/>
          </w:tcPr>
          <w:p w:rsidR="001D1FF3" w:rsidRDefault="003A3940">
            <w:r>
              <w:rPr>
                <w:rStyle w:val="SegmentID"/>
              </w:rPr>
              <w:t>334</w:t>
            </w:r>
            <w:r>
              <w:rPr>
                <w:rStyle w:val="TransUnitID"/>
              </w:rPr>
              <w:t>93d463ee-cafa-4542-9555-e69838789250</w:t>
            </w:r>
          </w:p>
        </w:tc>
        <w:tc>
          <w:tcPr>
            <w:tcW w:w="0" w:type="auto"/>
            <w:shd w:val="clear" w:color="auto" w:fill="F5DEB3"/>
          </w:tcPr>
          <w:p w:rsidR="001D1FF3" w:rsidRDefault="003A3940">
            <w:r>
              <w:t>Translated (99%)</w:t>
            </w:r>
          </w:p>
        </w:tc>
        <w:tc>
          <w:tcPr>
            <w:tcW w:w="0" w:type="auto"/>
            <w:shd w:val="clear" w:color="auto" w:fill="F5DEB3"/>
          </w:tcPr>
          <w:p w:rsidR="001D1FF3" w:rsidRDefault="003A3940">
            <w:r>
              <w:t>77.9</w:t>
            </w:r>
          </w:p>
        </w:tc>
        <w:tc>
          <w:tcPr>
            <w:tcW w:w="0" w:type="auto"/>
            <w:shd w:val="clear" w:color="auto" w:fill="F5DEB3"/>
          </w:tcPr>
          <w:p w:rsidR="001D1FF3" w:rsidRDefault="003A3940">
            <w:pPr>
              <w:rPr>
                <w:lang w:val="lt-LT"/>
              </w:rPr>
            </w:pPr>
            <w:r>
              <w:rPr>
                <w:lang w:val="lt-LT"/>
              </w:rPr>
              <w:t>77.9</w:t>
            </w:r>
          </w:p>
        </w:tc>
      </w:tr>
      <w:tr w:rsidR="001D1FF3">
        <w:tc>
          <w:tcPr>
            <w:tcW w:w="0" w:type="auto"/>
            <w:shd w:val="clear" w:color="auto" w:fill="F5DEB3"/>
          </w:tcPr>
          <w:p w:rsidR="001D1FF3" w:rsidRDefault="003A3940">
            <w:r>
              <w:rPr>
                <w:rStyle w:val="SegmentID"/>
              </w:rPr>
              <w:t>335</w:t>
            </w:r>
            <w:r>
              <w:rPr>
                <w:rStyle w:val="TransUnitID"/>
              </w:rPr>
              <w:t>11f03bc1-f228-41fe-b04d-d1e454a8b952</w:t>
            </w:r>
          </w:p>
        </w:tc>
        <w:tc>
          <w:tcPr>
            <w:tcW w:w="0" w:type="auto"/>
            <w:shd w:val="clear" w:color="auto" w:fill="F5DEB3"/>
          </w:tcPr>
          <w:p w:rsidR="001D1FF3" w:rsidRDefault="003A3940">
            <w:r>
              <w:t>Draft (90%)</w:t>
            </w:r>
          </w:p>
        </w:tc>
        <w:tc>
          <w:tcPr>
            <w:tcW w:w="0" w:type="auto"/>
            <w:shd w:val="clear" w:color="auto" w:fill="F5DEB3"/>
          </w:tcPr>
          <w:p w:rsidR="001D1FF3" w:rsidRDefault="003A3940">
            <w:r>
              <w:t>β-</w:t>
            </w:r>
            <w:proofErr w:type="spellStart"/>
            <w:r>
              <w:t>acetyldigoxin</w:t>
            </w:r>
            <w:proofErr w:type="spellEnd"/>
          </w:p>
        </w:tc>
        <w:tc>
          <w:tcPr>
            <w:tcW w:w="0" w:type="auto"/>
            <w:shd w:val="clear" w:color="auto" w:fill="F5DEB3"/>
          </w:tcPr>
          <w:p w:rsidR="001D1FF3" w:rsidRDefault="003A3940">
            <w:pPr>
              <w:rPr>
                <w:lang w:val="lt-LT"/>
              </w:rPr>
            </w:pPr>
            <w:r>
              <w:rPr>
                <w:lang w:val="lt-LT"/>
              </w:rPr>
              <w:t>β-Acetildigoksinas</w:t>
            </w:r>
          </w:p>
        </w:tc>
      </w:tr>
      <w:tr w:rsidR="001D1FF3">
        <w:tc>
          <w:tcPr>
            <w:tcW w:w="0" w:type="auto"/>
            <w:shd w:val="clear" w:color="auto" w:fill="98FB98"/>
          </w:tcPr>
          <w:p w:rsidR="001D1FF3" w:rsidRDefault="003A3940">
            <w:r>
              <w:rPr>
                <w:rStyle w:val="SegmentID"/>
              </w:rPr>
              <w:t>336</w:t>
            </w:r>
            <w:r>
              <w:rPr>
                <w:rStyle w:val="TransUnitID"/>
              </w:rPr>
              <w:t>55461531-2e29-4b41-8a21-dd0ab46324ba</w:t>
            </w:r>
          </w:p>
        </w:tc>
        <w:tc>
          <w:tcPr>
            <w:tcW w:w="0" w:type="auto"/>
            <w:shd w:val="clear" w:color="auto" w:fill="98FB98"/>
          </w:tcPr>
          <w:p w:rsidR="001D1FF3" w:rsidRDefault="003A3940">
            <w:r>
              <w:t>Translated (100%)</w:t>
            </w:r>
          </w:p>
        </w:tc>
        <w:tc>
          <w:tcPr>
            <w:tcW w:w="0" w:type="auto"/>
            <w:shd w:val="clear" w:color="auto" w:fill="98FB98"/>
          </w:tcPr>
          <w:p w:rsidR="001D1FF3" w:rsidRDefault="003A3940">
            <w:r>
              <w:t>1.09</w:t>
            </w:r>
          </w:p>
        </w:tc>
        <w:tc>
          <w:tcPr>
            <w:tcW w:w="0" w:type="auto"/>
            <w:shd w:val="clear" w:color="auto" w:fill="98FB98"/>
          </w:tcPr>
          <w:p w:rsidR="001D1FF3" w:rsidRDefault="003A3940">
            <w:pPr>
              <w:rPr>
                <w:lang w:val="lt-LT"/>
              </w:rPr>
            </w:pPr>
            <w:r>
              <w:rPr>
                <w:lang w:val="lt-LT"/>
              </w:rPr>
              <w:t>1.09</w:t>
            </w:r>
          </w:p>
        </w:tc>
      </w:tr>
      <w:tr w:rsidR="001D1FF3">
        <w:tc>
          <w:tcPr>
            <w:tcW w:w="0" w:type="auto"/>
            <w:shd w:val="clear" w:color="auto" w:fill="98FB98"/>
          </w:tcPr>
          <w:p w:rsidR="001D1FF3" w:rsidRDefault="003A3940">
            <w:r>
              <w:rPr>
                <w:rStyle w:val="SegmentID"/>
              </w:rPr>
              <w:t>337</w:t>
            </w:r>
            <w:r>
              <w:rPr>
                <w:rStyle w:val="TransUnitID"/>
              </w:rPr>
              <w:t>01fc8e14-d263-4e9b-894b-dd75ff219e36</w:t>
            </w:r>
          </w:p>
        </w:tc>
        <w:tc>
          <w:tcPr>
            <w:tcW w:w="0" w:type="auto"/>
            <w:shd w:val="clear" w:color="auto" w:fill="98FB98"/>
          </w:tcPr>
          <w:p w:rsidR="001D1FF3" w:rsidRDefault="003A3940">
            <w:r>
              <w:t>Draft (100%)</w:t>
            </w:r>
          </w:p>
        </w:tc>
        <w:tc>
          <w:tcPr>
            <w:tcW w:w="0" w:type="auto"/>
            <w:shd w:val="clear" w:color="auto" w:fill="98FB98"/>
          </w:tcPr>
          <w:p w:rsidR="001D1FF3" w:rsidRDefault="003A3940">
            <w:r>
              <w:t>84.4</w:t>
            </w:r>
          </w:p>
        </w:tc>
        <w:tc>
          <w:tcPr>
            <w:tcW w:w="0" w:type="auto"/>
            <w:shd w:val="clear" w:color="auto" w:fill="98FB98"/>
          </w:tcPr>
          <w:p w:rsidR="001D1FF3" w:rsidRDefault="003A3940">
            <w:pPr>
              <w:rPr>
                <w:lang w:val="lt-LT"/>
              </w:rPr>
            </w:pPr>
            <w:r>
              <w:rPr>
                <w:lang w:val="lt-LT"/>
              </w:rPr>
              <w:t>84.4</w:t>
            </w:r>
          </w:p>
        </w:tc>
      </w:tr>
      <w:tr w:rsidR="001D1FF3">
        <w:tc>
          <w:tcPr>
            <w:tcW w:w="0" w:type="auto"/>
            <w:shd w:val="clear" w:color="auto" w:fill="F5DEB3"/>
          </w:tcPr>
          <w:p w:rsidR="001D1FF3" w:rsidRDefault="003A3940">
            <w:r>
              <w:rPr>
                <w:rStyle w:val="SegmentID"/>
              </w:rPr>
              <w:t>338</w:t>
            </w:r>
            <w:r>
              <w:rPr>
                <w:rStyle w:val="TransUnitID"/>
              </w:rPr>
              <w:t>e73a72d6-7d7a-418b-b4a0-c6d3a25ecb0a</w:t>
            </w:r>
          </w:p>
        </w:tc>
        <w:tc>
          <w:tcPr>
            <w:tcW w:w="0" w:type="auto"/>
            <w:shd w:val="clear" w:color="auto" w:fill="F5DEB3"/>
          </w:tcPr>
          <w:p w:rsidR="001D1FF3" w:rsidRDefault="003A3940">
            <w:r>
              <w:t>Translated (90%)</w:t>
            </w:r>
          </w:p>
        </w:tc>
        <w:tc>
          <w:tcPr>
            <w:tcW w:w="0" w:type="auto"/>
            <w:shd w:val="clear" w:color="auto" w:fill="F5DEB3"/>
          </w:tcPr>
          <w:p w:rsidR="001D1FF3" w:rsidRDefault="003A3940">
            <w:r>
              <w:t>β-</w:t>
            </w:r>
            <w:proofErr w:type="spellStart"/>
            <w:r>
              <w:t>methyldigoxin</w:t>
            </w:r>
            <w:proofErr w:type="spellEnd"/>
          </w:p>
        </w:tc>
        <w:tc>
          <w:tcPr>
            <w:tcW w:w="0" w:type="auto"/>
            <w:shd w:val="clear" w:color="auto" w:fill="F5DEB3"/>
          </w:tcPr>
          <w:p w:rsidR="001D1FF3" w:rsidRDefault="003A3940">
            <w:pPr>
              <w:rPr>
                <w:lang w:val="lt-LT"/>
              </w:rPr>
            </w:pPr>
            <w:r>
              <w:rPr>
                <w:lang w:val="lt-LT"/>
              </w:rPr>
              <w:t>β-Metildigoksinas</w:t>
            </w:r>
          </w:p>
        </w:tc>
      </w:tr>
      <w:tr w:rsidR="001D1FF3">
        <w:tc>
          <w:tcPr>
            <w:tcW w:w="0" w:type="auto"/>
            <w:shd w:val="clear" w:color="auto" w:fill="98FB98"/>
          </w:tcPr>
          <w:p w:rsidR="001D1FF3" w:rsidRDefault="003A3940">
            <w:r>
              <w:rPr>
                <w:rStyle w:val="SegmentID"/>
              </w:rPr>
              <w:t>339</w:t>
            </w:r>
            <w:r>
              <w:rPr>
                <w:rStyle w:val="TransUnitID"/>
              </w:rPr>
              <w:t>f7bde1b6-810b-4260-a757-213a1181ab83</w:t>
            </w:r>
          </w:p>
        </w:tc>
        <w:tc>
          <w:tcPr>
            <w:tcW w:w="0" w:type="auto"/>
            <w:shd w:val="clear" w:color="auto" w:fill="98FB98"/>
          </w:tcPr>
          <w:p w:rsidR="001D1FF3" w:rsidRDefault="003A3940">
            <w:r>
              <w:t>Translated (100%)</w:t>
            </w:r>
          </w:p>
        </w:tc>
        <w:tc>
          <w:tcPr>
            <w:tcW w:w="0" w:type="auto"/>
            <w:shd w:val="clear" w:color="auto" w:fill="98FB98"/>
          </w:tcPr>
          <w:p w:rsidR="001D1FF3" w:rsidRDefault="003A3940">
            <w:r>
              <w:t>1.05</w:t>
            </w:r>
          </w:p>
        </w:tc>
        <w:tc>
          <w:tcPr>
            <w:tcW w:w="0" w:type="auto"/>
            <w:shd w:val="clear" w:color="auto" w:fill="98FB98"/>
          </w:tcPr>
          <w:p w:rsidR="001D1FF3" w:rsidRDefault="003A3940">
            <w:pPr>
              <w:rPr>
                <w:lang w:val="lt-LT"/>
              </w:rPr>
            </w:pPr>
            <w:r>
              <w:rPr>
                <w:lang w:val="lt-LT"/>
              </w:rPr>
              <w:t>1.05</w:t>
            </w:r>
          </w:p>
        </w:tc>
      </w:tr>
      <w:tr w:rsidR="001D1FF3">
        <w:tc>
          <w:tcPr>
            <w:tcW w:w="0" w:type="auto"/>
            <w:shd w:val="clear" w:color="auto" w:fill="F5DEB3"/>
          </w:tcPr>
          <w:p w:rsidR="001D1FF3" w:rsidRDefault="003A3940">
            <w:r>
              <w:rPr>
                <w:rStyle w:val="SegmentID"/>
              </w:rPr>
              <w:t>340</w:t>
            </w:r>
            <w:r>
              <w:rPr>
                <w:rStyle w:val="TransUnitID"/>
              </w:rPr>
              <w:t>ddae5eea-6088-4d48-a1c8-e3ed6a5ab8a2</w:t>
            </w:r>
          </w:p>
        </w:tc>
        <w:tc>
          <w:tcPr>
            <w:tcW w:w="0" w:type="auto"/>
            <w:shd w:val="clear" w:color="auto" w:fill="F5DEB3"/>
          </w:tcPr>
          <w:p w:rsidR="001D1FF3" w:rsidRDefault="003A3940">
            <w:r>
              <w:t>Translated (99%)</w:t>
            </w:r>
          </w:p>
        </w:tc>
        <w:tc>
          <w:tcPr>
            <w:tcW w:w="0" w:type="auto"/>
            <w:shd w:val="clear" w:color="auto" w:fill="F5DEB3"/>
          </w:tcPr>
          <w:p w:rsidR="001D1FF3" w:rsidRDefault="003A3940">
            <w:r>
              <w:t>87.9</w:t>
            </w:r>
          </w:p>
        </w:tc>
        <w:tc>
          <w:tcPr>
            <w:tcW w:w="0" w:type="auto"/>
            <w:shd w:val="clear" w:color="auto" w:fill="F5DEB3"/>
          </w:tcPr>
          <w:p w:rsidR="001D1FF3" w:rsidRDefault="003A3940">
            <w:pPr>
              <w:rPr>
                <w:lang w:val="lt-LT"/>
              </w:rPr>
            </w:pPr>
            <w:r>
              <w:rPr>
                <w:lang w:val="lt-LT"/>
              </w:rPr>
              <w:t>87.9</w:t>
            </w:r>
          </w:p>
        </w:tc>
      </w:tr>
      <w:tr w:rsidR="001D1FF3">
        <w:tc>
          <w:tcPr>
            <w:tcW w:w="0" w:type="auto"/>
            <w:shd w:val="clear" w:color="auto" w:fill="FFFFFF"/>
          </w:tcPr>
          <w:p w:rsidR="001D1FF3" w:rsidRDefault="003A3940">
            <w:r>
              <w:rPr>
                <w:rStyle w:val="SegmentID"/>
              </w:rPr>
              <w:t>341</w:t>
            </w:r>
            <w:r>
              <w:rPr>
                <w:rStyle w:val="TransUnitID"/>
              </w:rPr>
              <w:t>f28f939a-4742-456d-b89d-db6bbbfe02d5</w:t>
            </w:r>
          </w:p>
        </w:tc>
        <w:tc>
          <w:tcPr>
            <w:tcW w:w="0" w:type="auto"/>
            <w:shd w:val="clear" w:color="auto" w:fill="FFFFFF"/>
          </w:tcPr>
          <w:p w:rsidR="001D1FF3" w:rsidRDefault="003A3940">
            <w:r>
              <w:t>Translated (0%)</w:t>
            </w:r>
          </w:p>
        </w:tc>
        <w:tc>
          <w:tcPr>
            <w:tcW w:w="0" w:type="auto"/>
            <w:shd w:val="clear" w:color="auto" w:fill="FFFFFF"/>
          </w:tcPr>
          <w:p w:rsidR="001D1FF3" w:rsidRDefault="003A3940">
            <w:proofErr w:type="spellStart"/>
            <w:r>
              <w:t>Lanatoside</w:t>
            </w:r>
            <w:proofErr w:type="spellEnd"/>
            <w:r>
              <w:t> C</w:t>
            </w:r>
          </w:p>
        </w:tc>
        <w:tc>
          <w:tcPr>
            <w:tcW w:w="0" w:type="auto"/>
            <w:shd w:val="clear" w:color="auto" w:fill="FFFFFF"/>
          </w:tcPr>
          <w:p w:rsidR="001D1FF3" w:rsidRDefault="003A3940">
            <w:pPr>
              <w:rPr>
                <w:lang w:val="lt-LT"/>
              </w:rPr>
            </w:pPr>
            <w:r>
              <w:rPr>
                <w:lang w:val="lt-LT"/>
              </w:rPr>
              <w:t>Lanatozidas C</w:t>
            </w:r>
          </w:p>
        </w:tc>
      </w:tr>
      <w:tr w:rsidR="001D1FF3">
        <w:tc>
          <w:tcPr>
            <w:tcW w:w="0" w:type="auto"/>
            <w:shd w:val="clear" w:color="auto" w:fill="98FB98"/>
          </w:tcPr>
          <w:p w:rsidR="001D1FF3" w:rsidRDefault="003A3940">
            <w:r>
              <w:rPr>
                <w:rStyle w:val="SegmentID"/>
              </w:rPr>
              <w:t>342</w:t>
            </w:r>
            <w:r>
              <w:rPr>
                <w:rStyle w:val="TransUnitID"/>
              </w:rPr>
              <w:t>d562432f-1e5c-4418-b41e-f7da0bf294d0</w:t>
            </w:r>
          </w:p>
        </w:tc>
        <w:tc>
          <w:tcPr>
            <w:tcW w:w="0" w:type="auto"/>
            <w:shd w:val="clear" w:color="auto" w:fill="98FB98"/>
          </w:tcPr>
          <w:p w:rsidR="001D1FF3" w:rsidRDefault="003A3940">
            <w:r>
              <w:t>Translated (100%)</w:t>
            </w:r>
          </w:p>
        </w:tc>
        <w:tc>
          <w:tcPr>
            <w:tcW w:w="0" w:type="auto"/>
            <w:shd w:val="clear" w:color="auto" w:fill="98FB98"/>
          </w:tcPr>
          <w:p w:rsidR="001D1FF3" w:rsidRDefault="003A3940">
            <w:r>
              <w:t>1.31</w:t>
            </w:r>
          </w:p>
        </w:tc>
        <w:tc>
          <w:tcPr>
            <w:tcW w:w="0" w:type="auto"/>
            <w:shd w:val="clear" w:color="auto" w:fill="98FB98"/>
          </w:tcPr>
          <w:p w:rsidR="001D1FF3" w:rsidRDefault="003A3940">
            <w:pPr>
              <w:rPr>
                <w:lang w:val="lt-LT"/>
              </w:rPr>
            </w:pPr>
            <w:r>
              <w:rPr>
                <w:lang w:val="lt-LT"/>
              </w:rPr>
              <w:t>1.31</w:t>
            </w:r>
          </w:p>
        </w:tc>
      </w:tr>
      <w:tr w:rsidR="001D1FF3">
        <w:tc>
          <w:tcPr>
            <w:tcW w:w="0" w:type="auto"/>
            <w:shd w:val="clear" w:color="auto" w:fill="F5DEB3"/>
          </w:tcPr>
          <w:p w:rsidR="001D1FF3" w:rsidRDefault="003A3940">
            <w:r>
              <w:rPr>
                <w:rStyle w:val="SegmentID"/>
              </w:rPr>
              <w:lastRenderedPageBreak/>
              <w:t>343</w:t>
            </w:r>
            <w:r>
              <w:rPr>
                <w:rStyle w:val="TransUnitID"/>
              </w:rPr>
              <w:t>795f6fda-602a-4b89-9c25-569a9f0fa85a</w:t>
            </w:r>
          </w:p>
        </w:tc>
        <w:tc>
          <w:tcPr>
            <w:tcW w:w="0" w:type="auto"/>
            <w:shd w:val="clear" w:color="auto" w:fill="F5DEB3"/>
          </w:tcPr>
          <w:p w:rsidR="001D1FF3" w:rsidRDefault="003A3940">
            <w:r>
              <w:t>Draft (99%)</w:t>
            </w:r>
          </w:p>
        </w:tc>
        <w:tc>
          <w:tcPr>
            <w:tcW w:w="0" w:type="auto"/>
            <w:shd w:val="clear" w:color="auto" w:fill="F5DEB3"/>
          </w:tcPr>
          <w:p w:rsidR="001D1FF3" w:rsidRDefault="003A3940">
            <w:r>
              <w:t>65.2</w:t>
            </w:r>
          </w:p>
        </w:tc>
        <w:tc>
          <w:tcPr>
            <w:tcW w:w="0" w:type="auto"/>
            <w:shd w:val="clear" w:color="auto" w:fill="F5DEB3"/>
          </w:tcPr>
          <w:p w:rsidR="001D1FF3" w:rsidRDefault="003A3940">
            <w:pPr>
              <w:rPr>
                <w:lang w:val="lt-LT"/>
              </w:rPr>
            </w:pPr>
            <w:r>
              <w:rPr>
                <w:lang w:val="lt-LT"/>
              </w:rPr>
              <w:t>65.2</w:t>
            </w:r>
          </w:p>
        </w:tc>
      </w:tr>
      <w:tr w:rsidR="001D1FF3">
        <w:tc>
          <w:tcPr>
            <w:tcW w:w="0" w:type="auto"/>
            <w:shd w:val="clear" w:color="auto" w:fill="FFFFFF"/>
          </w:tcPr>
          <w:p w:rsidR="001D1FF3" w:rsidRDefault="003A3940">
            <w:r>
              <w:rPr>
                <w:rStyle w:val="SegmentID"/>
              </w:rPr>
              <w:t>344</w:t>
            </w:r>
            <w:r>
              <w:rPr>
                <w:rStyle w:val="TransUnitID"/>
              </w:rPr>
              <w:t>5b95c51c-0c96-4490-ac7a-82eb94df2f84</w:t>
            </w:r>
          </w:p>
        </w:tc>
        <w:tc>
          <w:tcPr>
            <w:tcW w:w="0" w:type="auto"/>
            <w:shd w:val="clear" w:color="auto" w:fill="FFFFFF"/>
          </w:tcPr>
          <w:p w:rsidR="001D1FF3" w:rsidRDefault="003A3940">
            <w:r>
              <w:t>Translated (0%)</w:t>
            </w:r>
          </w:p>
        </w:tc>
        <w:tc>
          <w:tcPr>
            <w:tcW w:w="0" w:type="auto"/>
            <w:shd w:val="clear" w:color="auto" w:fill="FFFFFF"/>
          </w:tcPr>
          <w:p w:rsidR="001D1FF3" w:rsidRDefault="003A3940">
            <w:proofErr w:type="spellStart"/>
            <w:r>
              <w:t>Deslanoside</w:t>
            </w:r>
            <w:proofErr w:type="spellEnd"/>
          </w:p>
        </w:tc>
        <w:tc>
          <w:tcPr>
            <w:tcW w:w="0" w:type="auto"/>
            <w:shd w:val="clear" w:color="auto" w:fill="FFFFFF"/>
          </w:tcPr>
          <w:p w:rsidR="001D1FF3" w:rsidRDefault="003A3940">
            <w:pPr>
              <w:rPr>
                <w:lang w:val="lt-LT"/>
              </w:rPr>
            </w:pPr>
            <w:r>
              <w:rPr>
                <w:lang w:val="lt-LT"/>
              </w:rPr>
              <w:t>Deslanozidas</w:t>
            </w:r>
          </w:p>
        </w:tc>
      </w:tr>
      <w:tr w:rsidR="001D1FF3">
        <w:tc>
          <w:tcPr>
            <w:tcW w:w="0" w:type="auto"/>
            <w:shd w:val="clear" w:color="auto" w:fill="98FB98"/>
          </w:tcPr>
          <w:p w:rsidR="001D1FF3" w:rsidRDefault="003A3940">
            <w:r>
              <w:rPr>
                <w:rStyle w:val="SegmentID"/>
              </w:rPr>
              <w:t>345</w:t>
            </w:r>
            <w:r>
              <w:rPr>
                <w:rStyle w:val="TransUnitID"/>
              </w:rPr>
              <w:t>22de9870-f19b-4c60-923a-395332580de5</w:t>
            </w:r>
          </w:p>
        </w:tc>
        <w:tc>
          <w:tcPr>
            <w:tcW w:w="0" w:type="auto"/>
            <w:shd w:val="clear" w:color="auto" w:fill="98FB98"/>
          </w:tcPr>
          <w:p w:rsidR="001D1FF3" w:rsidRDefault="003A3940">
            <w:r>
              <w:t>Translated (100%)</w:t>
            </w:r>
          </w:p>
        </w:tc>
        <w:tc>
          <w:tcPr>
            <w:tcW w:w="0" w:type="auto"/>
            <w:shd w:val="clear" w:color="auto" w:fill="98FB98"/>
          </w:tcPr>
          <w:p w:rsidR="001D1FF3" w:rsidRDefault="003A3940">
            <w:r>
              <w:t>1.08</w:t>
            </w:r>
          </w:p>
        </w:tc>
        <w:tc>
          <w:tcPr>
            <w:tcW w:w="0" w:type="auto"/>
            <w:shd w:val="clear" w:color="auto" w:fill="98FB98"/>
          </w:tcPr>
          <w:p w:rsidR="001D1FF3" w:rsidRDefault="003A3940">
            <w:pPr>
              <w:rPr>
                <w:lang w:val="lt-LT"/>
              </w:rPr>
            </w:pPr>
            <w:r>
              <w:rPr>
                <w:lang w:val="lt-LT"/>
              </w:rPr>
              <w:t>1.08</w:t>
            </w:r>
          </w:p>
        </w:tc>
      </w:tr>
      <w:tr w:rsidR="001D1FF3">
        <w:tc>
          <w:tcPr>
            <w:tcW w:w="0" w:type="auto"/>
            <w:shd w:val="clear" w:color="auto" w:fill="98FB98"/>
          </w:tcPr>
          <w:p w:rsidR="001D1FF3" w:rsidRDefault="003A3940">
            <w:r>
              <w:rPr>
                <w:rStyle w:val="SegmentID"/>
              </w:rPr>
              <w:t>346</w:t>
            </w:r>
            <w:r>
              <w:rPr>
                <w:rStyle w:val="TransUnitID"/>
              </w:rPr>
              <w:t>e5b76778-55cb-48e8-8a7f-5c4fc5cc8bf3</w:t>
            </w:r>
          </w:p>
        </w:tc>
        <w:tc>
          <w:tcPr>
            <w:tcW w:w="0" w:type="auto"/>
            <w:shd w:val="clear" w:color="auto" w:fill="98FB98"/>
          </w:tcPr>
          <w:p w:rsidR="001D1FF3" w:rsidRDefault="003A3940">
            <w:r>
              <w:t>Draft (100%)</w:t>
            </w:r>
          </w:p>
        </w:tc>
        <w:tc>
          <w:tcPr>
            <w:tcW w:w="0" w:type="auto"/>
            <w:shd w:val="clear" w:color="auto" w:fill="98FB98"/>
          </w:tcPr>
          <w:p w:rsidR="001D1FF3" w:rsidRDefault="003A3940">
            <w:r>
              <w:t>85.6</w:t>
            </w:r>
          </w:p>
        </w:tc>
        <w:tc>
          <w:tcPr>
            <w:tcW w:w="0" w:type="auto"/>
            <w:shd w:val="clear" w:color="auto" w:fill="98FB98"/>
          </w:tcPr>
          <w:p w:rsidR="001D1FF3" w:rsidRDefault="003A3940">
            <w:pPr>
              <w:rPr>
                <w:lang w:val="lt-LT"/>
              </w:rPr>
            </w:pPr>
            <w:r>
              <w:rPr>
                <w:lang w:val="lt-LT"/>
              </w:rPr>
              <w:t>85.6</w:t>
            </w:r>
          </w:p>
        </w:tc>
      </w:tr>
      <w:tr w:rsidR="001D1FF3">
        <w:tc>
          <w:tcPr>
            <w:tcW w:w="0" w:type="auto"/>
            <w:shd w:val="clear" w:color="auto" w:fill="FFFFFF"/>
          </w:tcPr>
          <w:p w:rsidR="001D1FF3" w:rsidRDefault="003A3940">
            <w:r>
              <w:rPr>
                <w:rStyle w:val="SegmentID"/>
              </w:rPr>
              <w:t>347</w:t>
            </w:r>
            <w:r>
              <w:rPr>
                <w:rStyle w:val="TransUnitID"/>
              </w:rPr>
              <w:t>5d0e92a8-86cf-42e2-9489-15a3c8263c71</w:t>
            </w:r>
          </w:p>
        </w:tc>
        <w:tc>
          <w:tcPr>
            <w:tcW w:w="0" w:type="auto"/>
            <w:shd w:val="clear" w:color="auto" w:fill="FFFFFF"/>
          </w:tcPr>
          <w:p w:rsidR="001D1FF3" w:rsidRDefault="003A3940">
            <w:r>
              <w:t>Translated (0%)</w:t>
            </w:r>
          </w:p>
        </w:tc>
        <w:tc>
          <w:tcPr>
            <w:tcW w:w="0" w:type="auto"/>
            <w:shd w:val="clear" w:color="auto" w:fill="FFFFFF"/>
          </w:tcPr>
          <w:p w:rsidR="001D1FF3" w:rsidRDefault="003A3940">
            <w:proofErr w:type="spellStart"/>
            <w:r>
              <w:t>Digoxigenin-bis-digitoxoside</w:t>
            </w:r>
            <w:proofErr w:type="spellEnd"/>
          </w:p>
        </w:tc>
        <w:tc>
          <w:tcPr>
            <w:tcW w:w="0" w:type="auto"/>
            <w:shd w:val="clear" w:color="auto" w:fill="FFFFFF"/>
          </w:tcPr>
          <w:p w:rsidR="001D1FF3" w:rsidRDefault="003A3940">
            <w:pPr>
              <w:rPr>
                <w:lang w:val="lt-LT"/>
              </w:rPr>
            </w:pPr>
            <w:r>
              <w:rPr>
                <w:lang w:val="lt-LT"/>
              </w:rPr>
              <w:t>Digoksigenin-bis-digitoksozidas</w:t>
            </w:r>
          </w:p>
        </w:tc>
      </w:tr>
      <w:tr w:rsidR="001D1FF3">
        <w:tc>
          <w:tcPr>
            <w:tcW w:w="0" w:type="auto"/>
            <w:shd w:val="clear" w:color="auto" w:fill="98FB98"/>
          </w:tcPr>
          <w:p w:rsidR="001D1FF3" w:rsidRDefault="003A3940">
            <w:r>
              <w:rPr>
                <w:rStyle w:val="SegmentID"/>
              </w:rPr>
              <w:t>348</w:t>
            </w:r>
            <w:r>
              <w:rPr>
                <w:rStyle w:val="TransUnitID"/>
              </w:rPr>
              <w:t>36980153-a94c-402d-9282-a3b92c22fd18</w:t>
            </w:r>
          </w:p>
        </w:tc>
        <w:tc>
          <w:tcPr>
            <w:tcW w:w="0" w:type="auto"/>
            <w:shd w:val="clear" w:color="auto" w:fill="98FB98"/>
          </w:tcPr>
          <w:p w:rsidR="001D1FF3" w:rsidRDefault="003A3940">
            <w:r>
              <w:t>Translated (100%)</w:t>
            </w:r>
          </w:p>
        </w:tc>
        <w:tc>
          <w:tcPr>
            <w:tcW w:w="0" w:type="auto"/>
            <w:shd w:val="clear" w:color="auto" w:fill="98FB98"/>
          </w:tcPr>
          <w:p w:rsidR="001D1FF3" w:rsidRDefault="003A3940">
            <w:r>
              <w:t>0.853</w:t>
            </w:r>
          </w:p>
        </w:tc>
        <w:tc>
          <w:tcPr>
            <w:tcW w:w="0" w:type="auto"/>
            <w:shd w:val="clear" w:color="auto" w:fill="98FB98"/>
          </w:tcPr>
          <w:p w:rsidR="001D1FF3" w:rsidRDefault="003A3940">
            <w:pPr>
              <w:rPr>
                <w:lang w:val="lt-LT"/>
              </w:rPr>
            </w:pPr>
            <w:r>
              <w:rPr>
                <w:lang w:val="lt-LT"/>
              </w:rPr>
              <w:t>0.853</w:t>
            </w:r>
          </w:p>
        </w:tc>
      </w:tr>
      <w:tr w:rsidR="001D1FF3">
        <w:tc>
          <w:tcPr>
            <w:tcW w:w="0" w:type="auto"/>
            <w:shd w:val="clear" w:color="auto" w:fill="98FB98"/>
          </w:tcPr>
          <w:p w:rsidR="001D1FF3" w:rsidRDefault="003A3940">
            <w:r>
              <w:rPr>
                <w:rStyle w:val="SegmentID"/>
              </w:rPr>
              <w:t>349</w:t>
            </w:r>
            <w:r>
              <w:rPr>
                <w:rStyle w:val="TransUnitID"/>
              </w:rPr>
              <w:t>a7f396eb-67c7-4854-8879-2d258fc1df4f</w:t>
            </w:r>
          </w:p>
        </w:tc>
        <w:tc>
          <w:tcPr>
            <w:tcW w:w="0" w:type="auto"/>
            <w:shd w:val="clear" w:color="auto" w:fill="98FB98"/>
          </w:tcPr>
          <w:p w:rsidR="001D1FF3" w:rsidRDefault="003A3940">
            <w:r>
              <w:t>Draft (100%)</w:t>
            </w:r>
          </w:p>
        </w:tc>
        <w:tc>
          <w:tcPr>
            <w:tcW w:w="0" w:type="auto"/>
            <w:shd w:val="clear" w:color="auto" w:fill="98FB98"/>
          </w:tcPr>
          <w:p w:rsidR="001D1FF3" w:rsidRDefault="003A3940">
            <w:r>
              <w:t>108</w:t>
            </w:r>
          </w:p>
        </w:tc>
        <w:tc>
          <w:tcPr>
            <w:tcW w:w="0" w:type="auto"/>
            <w:shd w:val="clear" w:color="auto" w:fill="98FB98"/>
          </w:tcPr>
          <w:p w:rsidR="001D1FF3" w:rsidRDefault="003A3940">
            <w:pPr>
              <w:rPr>
                <w:lang w:val="lt-LT"/>
              </w:rPr>
            </w:pPr>
            <w:r>
              <w:rPr>
                <w:lang w:val="lt-LT"/>
              </w:rPr>
              <w:t>108</w:t>
            </w:r>
          </w:p>
        </w:tc>
      </w:tr>
      <w:tr w:rsidR="001D1FF3">
        <w:tc>
          <w:tcPr>
            <w:tcW w:w="0" w:type="auto"/>
            <w:shd w:val="clear" w:color="auto" w:fill="FFFFFF"/>
          </w:tcPr>
          <w:p w:rsidR="001D1FF3" w:rsidRDefault="003A3940">
            <w:r>
              <w:rPr>
                <w:rStyle w:val="SegmentID"/>
              </w:rPr>
              <w:t>350</w:t>
            </w:r>
            <w:r>
              <w:rPr>
                <w:rStyle w:val="TransUnitID"/>
              </w:rPr>
              <w:t>7602b490-adad-46fb-bca3-1f72ad0729fd</w:t>
            </w:r>
          </w:p>
        </w:tc>
        <w:tc>
          <w:tcPr>
            <w:tcW w:w="0" w:type="auto"/>
            <w:shd w:val="clear" w:color="auto" w:fill="FFFFFF"/>
          </w:tcPr>
          <w:p w:rsidR="001D1FF3" w:rsidRDefault="003A3940">
            <w:r>
              <w:t>Translated (0%)</w:t>
            </w:r>
          </w:p>
        </w:tc>
        <w:tc>
          <w:tcPr>
            <w:tcW w:w="0" w:type="auto"/>
            <w:shd w:val="clear" w:color="auto" w:fill="FFFFFF"/>
          </w:tcPr>
          <w:p w:rsidR="001D1FF3" w:rsidRDefault="003A3940">
            <w:proofErr w:type="spellStart"/>
            <w:r>
              <w:t>Digoxigenin</w:t>
            </w:r>
            <w:proofErr w:type="spellEnd"/>
            <w:r>
              <w:t>-mono-</w:t>
            </w:r>
            <w:proofErr w:type="spellStart"/>
            <w:r>
              <w:t>digitoxoside</w:t>
            </w:r>
            <w:proofErr w:type="spellEnd"/>
          </w:p>
        </w:tc>
        <w:tc>
          <w:tcPr>
            <w:tcW w:w="0" w:type="auto"/>
            <w:shd w:val="clear" w:color="auto" w:fill="FFFFFF"/>
          </w:tcPr>
          <w:p w:rsidR="001D1FF3" w:rsidRDefault="003A3940">
            <w:pPr>
              <w:rPr>
                <w:lang w:val="lt-LT"/>
              </w:rPr>
            </w:pPr>
            <w:r>
              <w:rPr>
                <w:lang w:val="lt-LT"/>
              </w:rPr>
              <w:t>Digoksigenin-mono-digitoksozidas</w:t>
            </w:r>
          </w:p>
        </w:tc>
      </w:tr>
      <w:tr w:rsidR="001D1FF3">
        <w:tc>
          <w:tcPr>
            <w:tcW w:w="0" w:type="auto"/>
            <w:shd w:val="clear" w:color="auto" w:fill="98FB98"/>
          </w:tcPr>
          <w:p w:rsidR="001D1FF3" w:rsidRDefault="003A3940">
            <w:r>
              <w:rPr>
                <w:rStyle w:val="SegmentID"/>
              </w:rPr>
              <w:t>351</w:t>
            </w:r>
            <w:r>
              <w:rPr>
                <w:rStyle w:val="TransUnitID"/>
              </w:rPr>
              <w:t>b525b59c-ef4f-4a51-a4c1-0b353a554a4a</w:t>
            </w:r>
          </w:p>
        </w:tc>
        <w:tc>
          <w:tcPr>
            <w:tcW w:w="0" w:type="auto"/>
            <w:shd w:val="clear" w:color="auto" w:fill="98FB98"/>
          </w:tcPr>
          <w:p w:rsidR="001D1FF3" w:rsidRDefault="003A3940">
            <w:r>
              <w:t>Translated (100%)</w:t>
            </w:r>
          </w:p>
        </w:tc>
        <w:tc>
          <w:tcPr>
            <w:tcW w:w="0" w:type="auto"/>
            <w:shd w:val="clear" w:color="auto" w:fill="98FB98"/>
          </w:tcPr>
          <w:p w:rsidR="001D1FF3" w:rsidRDefault="003A3940">
            <w:r>
              <w:t>0.603</w:t>
            </w:r>
          </w:p>
        </w:tc>
        <w:tc>
          <w:tcPr>
            <w:tcW w:w="0" w:type="auto"/>
            <w:shd w:val="clear" w:color="auto" w:fill="98FB98"/>
          </w:tcPr>
          <w:p w:rsidR="001D1FF3" w:rsidRDefault="003A3940">
            <w:pPr>
              <w:rPr>
                <w:lang w:val="lt-LT"/>
              </w:rPr>
            </w:pPr>
            <w:r>
              <w:rPr>
                <w:lang w:val="lt-LT"/>
              </w:rPr>
              <w:t>0.603</w:t>
            </w:r>
          </w:p>
        </w:tc>
      </w:tr>
      <w:tr w:rsidR="001D1FF3">
        <w:tc>
          <w:tcPr>
            <w:tcW w:w="0" w:type="auto"/>
            <w:shd w:val="clear" w:color="auto" w:fill="F5DEB3"/>
          </w:tcPr>
          <w:p w:rsidR="001D1FF3" w:rsidRDefault="003A3940">
            <w:r>
              <w:rPr>
                <w:rStyle w:val="SegmentID"/>
              </w:rPr>
              <w:t>352</w:t>
            </w:r>
            <w:r>
              <w:rPr>
                <w:rStyle w:val="TransUnitID"/>
              </w:rPr>
              <w:t>1e1e3cf8-241d-446f-bd2e-95c49487e2dc</w:t>
            </w:r>
          </w:p>
        </w:tc>
        <w:tc>
          <w:tcPr>
            <w:tcW w:w="0" w:type="auto"/>
            <w:shd w:val="clear" w:color="auto" w:fill="F5DEB3"/>
          </w:tcPr>
          <w:p w:rsidR="001D1FF3" w:rsidRDefault="003A3940">
            <w:r>
              <w:t>Translated (99%)</w:t>
            </w:r>
          </w:p>
        </w:tc>
        <w:tc>
          <w:tcPr>
            <w:tcW w:w="0" w:type="auto"/>
            <w:shd w:val="clear" w:color="auto" w:fill="F5DEB3"/>
          </w:tcPr>
          <w:p w:rsidR="001D1FF3" w:rsidRDefault="003A3940">
            <w:r>
              <w:t>141</w:t>
            </w:r>
          </w:p>
        </w:tc>
        <w:tc>
          <w:tcPr>
            <w:tcW w:w="0" w:type="auto"/>
            <w:shd w:val="clear" w:color="auto" w:fill="F5DEB3"/>
          </w:tcPr>
          <w:p w:rsidR="001D1FF3" w:rsidRDefault="003A3940">
            <w:pPr>
              <w:rPr>
                <w:lang w:val="lt-LT"/>
              </w:rPr>
            </w:pPr>
            <w:r>
              <w:rPr>
                <w:lang w:val="lt-LT"/>
              </w:rPr>
              <w:t>141</w:t>
            </w:r>
          </w:p>
        </w:tc>
      </w:tr>
      <w:tr w:rsidR="001D1FF3">
        <w:tc>
          <w:tcPr>
            <w:tcW w:w="0" w:type="auto"/>
            <w:shd w:val="clear" w:color="auto" w:fill="F5DEB3"/>
          </w:tcPr>
          <w:p w:rsidR="001D1FF3" w:rsidRDefault="003A3940">
            <w:r>
              <w:rPr>
                <w:rStyle w:val="SegmentID"/>
              </w:rPr>
              <w:t>353</w:t>
            </w:r>
            <w:r>
              <w:rPr>
                <w:rStyle w:val="TransUnitID"/>
              </w:rPr>
              <w:t>7802b882-a037-4e81-9411-d262d3e66244</w:t>
            </w:r>
          </w:p>
        </w:tc>
        <w:tc>
          <w:tcPr>
            <w:tcW w:w="0" w:type="auto"/>
            <w:shd w:val="clear" w:color="auto" w:fill="F5DEB3"/>
          </w:tcPr>
          <w:p w:rsidR="001D1FF3" w:rsidRDefault="003A3940">
            <w:r>
              <w:t>Translated (79%)</w:t>
            </w:r>
          </w:p>
        </w:tc>
        <w:tc>
          <w:tcPr>
            <w:tcW w:w="0" w:type="auto"/>
            <w:shd w:val="clear" w:color="auto" w:fill="F5DEB3"/>
          </w:tcPr>
          <w:p w:rsidR="001D1FF3" w:rsidRDefault="003A3940">
            <w:r>
              <w:t>For the substances tested, the following cross-</w:t>
            </w:r>
            <w:proofErr w:type="spellStart"/>
            <w:r>
              <w:t>reactivities</w:t>
            </w:r>
            <w:proofErr w:type="spellEnd"/>
            <w:r>
              <w:t xml:space="preserve"> were found:</w:t>
            </w:r>
          </w:p>
        </w:tc>
        <w:tc>
          <w:tcPr>
            <w:tcW w:w="0" w:type="auto"/>
            <w:shd w:val="clear" w:color="auto" w:fill="F5DEB3"/>
          </w:tcPr>
          <w:p w:rsidR="001D1FF3" w:rsidRDefault="003A3940">
            <w:pPr>
              <w:rPr>
                <w:lang w:val="lt-LT"/>
              </w:rPr>
            </w:pPr>
            <w:r>
              <w:rPr>
                <w:lang w:val="lt-LT"/>
              </w:rPr>
              <w:t>Su tirtomis medžiagomis buvo g</w:t>
            </w:r>
            <w:r>
              <w:rPr>
                <w:lang w:val="lt-LT"/>
              </w:rPr>
              <w:t>autos tokios kryžminės reakcijos:</w:t>
            </w:r>
          </w:p>
        </w:tc>
      </w:tr>
      <w:tr w:rsidR="001D1FF3">
        <w:tc>
          <w:tcPr>
            <w:tcW w:w="0" w:type="auto"/>
            <w:shd w:val="clear" w:color="auto" w:fill="98FB98"/>
          </w:tcPr>
          <w:p w:rsidR="001D1FF3" w:rsidRDefault="003A3940">
            <w:r>
              <w:rPr>
                <w:rStyle w:val="SegmentID"/>
              </w:rPr>
              <w:t>354</w:t>
            </w:r>
            <w:r>
              <w:rPr>
                <w:rStyle w:val="TransUnitID"/>
              </w:rPr>
              <w:t>a06e5959-8339-4318-9189-bf04d31777e4</w:t>
            </w:r>
          </w:p>
        </w:tc>
        <w:tc>
          <w:tcPr>
            <w:tcW w:w="0" w:type="auto"/>
            <w:shd w:val="clear" w:color="auto" w:fill="98FB98"/>
          </w:tcPr>
          <w:p w:rsidR="001D1FF3" w:rsidRDefault="003A3940">
            <w:r>
              <w:t>Translated (100%)</w:t>
            </w:r>
          </w:p>
        </w:tc>
        <w:tc>
          <w:tcPr>
            <w:tcW w:w="0" w:type="auto"/>
            <w:shd w:val="clear" w:color="auto" w:fill="98FB98"/>
          </w:tcPr>
          <w:p w:rsidR="001D1FF3" w:rsidRDefault="003A3940">
            <w:r>
              <w:t>Substances</w:t>
            </w:r>
          </w:p>
        </w:tc>
        <w:tc>
          <w:tcPr>
            <w:tcW w:w="0" w:type="auto"/>
            <w:shd w:val="clear" w:color="auto" w:fill="98FB98"/>
          </w:tcPr>
          <w:p w:rsidR="001D1FF3" w:rsidRDefault="003A3940">
            <w:pPr>
              <w:rPr>
                <w:lang w:val="lt-LT"/>
              </w:rPr>
            </w:pPr>
            <w:r>
              <w:rPr>
                <w:lang w:val="lt-LT"/>
              </w:rPr>
              <w:t>Medžiagos</w:t>
            </w:r>
          </w:p>
        </w:tc>
      </w:tr>
      <w:tr w:rsidR="001D1FF3">
        <w:tc>
          <w:tcPr>
            <w:tcW w:w="0" w:type="auto"/>
            <w:shd w:val="clear" w:color="auto" w:fill="FFFFFF"/>
          </w:tcPr>
          <w:p w:rsidR="001D1FF3" w:rsidRDefault="003A3940">
            <w:r>
              <w:rPr>
                <w:rStyle w:val="SegmentID"/>
              </w:rPr>
              <w:t>355</w:t>
            </w:r>
            <w:r>
              <w:rPr>
                <w:rStyle w:val="TransUnitID"/>
              </w:rPr>
              <w:t>cb06f4b7-9e2d-424f-bd40-a968e23217b5</w:t>
            </w:r>
          </w:p>
        </w:tc>
        <w:tc>
          <w:tcPr>
            <w:tcW w:w="0" w:type="auto"/>
            <w:shd w:val="clear" w:color="auto" w:fill="FFFFFF"/>
          </w:tcPr>
          <w:p w:rsidR="001D1FF3" w:rsidRDefault="003A3940">
            <w:r>
              <w:t>Translated (0%)</w:t>
            </w:r>
          </w:p>
        </w:tc>
        <w:tc>
          <w:tcPr>
            <w:tcW w:w="0" w:type="auto"/>
            <w:shd w:val="clear" w:color="auto" w:fill="FFFFFF"/>
          </w:tcPr>
          <w:p w:rsidR="001D1FF3" w:rsidRDefault="003A3940">
            <w:r>
              <w:t>Concentration tested</w:t>
            </w:r>
            <w:r>
              <w:rPr>
                <w:rStyle w:val="Tag"/>
              </w:rPr>
              <w:t>&lt;2084/&gt;</w:t>
            </w:r>
            <w:r>
              <w:t>ng/mL</w:t>
            </w:r>
          </w:p>
        </w:tc>
        <w:tc>
          <w:tcPr>
            <w:tcW w:w="0" w:type="auto"/>
            <w:shd w:val="clear" w:color="auto" w:fill="FFFFFF"/>
          </w:tcPr>
          <w:p w:rsidR="001D1FF3" w:rsidRDefault="003A3940">
            <w:pPr>
              <w:rPr>
                <w:lang w:val="lt-LT"/>
              </w:rPr>
            </w:pPr>
            <w:r>
              <w:rPr>
                <w:lang w:val="lt-LT"/>
              </w:rPr>
              <w:t>Tirta koncentracija</w:t>
            </w:r>
            <w:r>
              <w:rPr>
                <w:rStyle w:val="Tag"/>
                <w:lang w:val="lt-LT"/>
              </w:rPr>
              <w:t>&lt;2084/&gt;</w:t>
            </w:r>
            <w:r>
              <w:rPr>
                <w:lang w:val="lt-LT"/>
              </w:rPr>
              <w:t>ng/mL</w:t>
            </w:r>
          </w:p>
        </w:tc>
      </w:tr>
      <w:tr w:rsidR="001D1FF3">
        <w:tc>
          <w:tcPr>
            <w:tcW w:w="0" w:type="auto"/>
            <w:shd w:val="clear" w:color="auto" w:fill="F5DEB3"/>
          </w:tcPr>
          <w:p w:rsidR="001D1FF3" w:rsidRDefault="003A3940">
            <w:r>
              <w:rPr>
                <w:rStyle w:val="SegmentID"/>
              </w:rPr>
              <w:t>356</w:t>
            </w:r>
            <w:r>
              <w:rPr>
                <w:rStyle w:val="TransUnitID"/>
              </w:rPr>
              <w:t>991d27ad-aa9d-4ad8-8972-84f54ffd80ef</w:t>
            </w:r>
          </w:p>
        </w:tc>
        <w:tc>
          <w:tcPr>
            <w:tcW w:w="0" w:type="auto"/>
            <w:shd w:val="clear" w:color="auto" w:fill="F5DEB3"/>
          </w:tcPr>
          <w:p w:rsidR="001D1FF3" w:rsidRDefault="003A3940">
            <w:r>
              <w:t>Translated (96%)</w:t>
            </w:r>
          </w:p>
        </w:tc>
        <w:tc>
          <w:tcPr>
            <w:tcW w:w="0" w:type="auto"/>
            <w:shd w:val="clear" w:color="auto" w:fill="F5DEB3"/>
          </w:tcPr>
          <w:p w:rsidR="001D1FF3" w:rsidRDefault="003A3940">
            <w:r>
              <w:t xml:space="preserve">Cross-reactivity </w:t>
            </w:r>
            <w:r>
              <w:rPr>
                <w:rStyle w:val="Tag"/>
              </w:rPr>
              <w:t>&lt;2090/&gt;</w:t>
            </w:r>
            <w:r>
              <w:t>%</w:t>
            </w:r>
          </w:p>
        </w:tc>
        <w:tc>
          <w:tcPr>
            <w:tcW w:w="0" w:type="auto"/>
            <w:shd w:val="clear" w:color="auto" w:fill="F5DEB3"/>
          </w:tcPr>
          <w:p w:rsidR="001D1FF3" w:rsidRDefault="003A3940">
            <w:pPr>
              <w:rPr>
                <w:lang w:val="lt-LT"/>
              </w:rPr>
            </w:pPr>
            <w:r>
              <w:rPr>
                <w:lang w:val="lt-LT"/>
              </w:rPr>
              <w:t>Kryžminis reaktyvumas</w:t>
            </w:r>
            <w:r>
              <w:rPr>
                <w:rStyle w:val="Tag"/>
                <w:lang w:val="lt-LT"/>
              </w:rPr>
              <w:t>&lt;2090/&gt;</w:t>
            </w:r>
            <w:r>
              <w:rPr>
                <w:lang w:val="lt-LT"/>
              </w:rPr>
              <w:t xml:space="preserve"> %</w:t>
            </w:r>
          </w:p>
        </w:tc>
      </w:tr>
      <w:tr w:rsidR="001D1FF3">
        <w:tc>
          <w:tcPr>
            <w:tcW w:w="0" w:type="auto"/>
            <w:shd w:val="clear" w:color="auto" w:fill="98FB98"/>
          </w:tcPr>
          <w:p w:rsidR="001D1FF3" w:rsidRDefault="003A3940">
            <w:r>
              <w:rPr>
                <w:rStyle w:val="SegmentID"/>
              </w:rPr>
              <w:t>357</w:t>
            </w:r>
            <w:r>
              <w:rPr>
                <w:rStyle w:val="TransUnitID"/>
              </w:rPr>
              <w:t>c0973546-6747-4a2b-af69-459e0ccaf314</w:t>
            </w:r>
          </w:p>
        </w:tc>
        <w:tc>
          <w:tcPr>
            <w:tcW w:w="0" w:type="auto"/>
            <w:shd w:val="clear" w:color="auto" w:fill="98FB98"/>
          </w:tcPr>
          <w:p w:rsidR="001D1FF3" w:rsidRDefault="003A3940">
            <w:r>
              <w:t>Translated (100%)</w:t>
            </w:r>
          </w:p>
        </w:tc>
        <w:tc>
          <w:tcPr>
            <w:tcW w:w="0" w:type="auto"/>
            <w:shd w:val="clear" w:color="auto" w:fill="98FB98"/>
          </w:tcPr>
          <w:p w:rsidR="001D1FF3" w:rsidRDefault="003A3940">
            <w:proofErr w:type="spellStart"/>
            <w:r>
              <w:t>Digitoxin</w:t>
            </w:r>
            <w:proofErr w:type="spellEnd"/>
          </w:p>
        </w:tc>
        <w:tc>
          <w:tcPr>
            <w:tcW w:w="0" w:type="auto"/>
            <w:shd w:val="clear" w:color="auto" w:fill="98FB98"/>
          </w:tcPr>
          <w:p w:rsidR="001D1FF3" w:rsidRDefault="003A3940">
            <w:pPr>
              <w:rPr>
                <w:lang w:val="lt-LT"/>
              </w:rPr>
            </w:pPr>
            <w:r>
              <w:rPr>
                <w:lang w:val="lt-LT"/>
              </w:rPr>
              <w:t>Digitoksinas</w:t>
            </w:r>
          </w:p>
        </w:tc>
      </w:tr>
      <w:tr w:rsidR="001D1FF3">
        <w:tc>
          <w:tcPr>
            <w:tcW w:w="0" w:type="auto"/>
            <w:shd w:val="clear" w:color="auto" w:fill="98FB98"/>
          </w:tcPr>
          <w:p w:rsidR="001D1FF3" w:rsidRDefault="003A3940">
            <w:r>
              <w:rPr>
                <w:rStyle w:val="SegmentID"/>
              </w:rPr>
              <w:t>358</w:t>
            </w:r>
            <w:r>
              <w:rPr>
                <w:rStyle w:val="TransUnitID"/>
              </w:rPr>
              <w:t>0d245a76-1584-4da2-b210-5eadc4841cae</w:t>
            </w:r>
          </w:p>
        </w:tc>
        <w:tc>
          <w:tcPr>
            <w:tcW w:w="0" w:type="auto"/>
            <w:shd w:val="clear" w:color="auto" w:fill="98FB98"/>
          </w:tcPr>
          <w:p w:rsidR="001D1FF3" w:rsidRDefault="003A3940">
            <w:r>
              <w:t>Translated (100%)</w:t>
            </w:r>
          </w:p>
        </w:tc>
        <w:tc>
          <w:tcPr>
            <w:tcW w:w="0" w:type="auto"/>
            <w:shd w:val="clear" w:color="auto" w:fill="98FB98"/>
          </w:tcPr>
          <w:p w:rsidR="001D1FF3" w:rsidRDefault="003A3940">
            <w:r>
              <w:t>250</w:t>
            </w:r>
          </w:p>
        </w:tc>
        <w:tc>
          <w:tcPr>
            <w:tcW w:w="0" w:type="auto"/>
            <w:shd w:val="clear" w:color="auto" w:fill="98FB98"/>
          </w:tcPr>
          <w:p w:rsidR="001D1FF3" w:rsidRDefault="003A3940">
            <w:pPr>
              <w:rPr>
                <w:lang w:val="lt-LT"/>
              </w:rPr>
            </w:pPr>
            <w:r>
              <w:rPr>
                <w:lang w:val="lt-LT"/>
              </w:rPr>
              <w:t>250</w:t>
            </w:r>
          </w:p>
        </w:tc>
      </w:tr>
      <w:tr w:rsidR="001D1FF3">
        <w:tc>
          <w:tcPr>
            <w:tcW w:w="0" w:type="auto"/>
            <w:shd w:val="clear" w:color="auto" w:fill="F5DEB3"/>
          </w:tcPr>
          <w:p w:rsidR="001D1FF3" w:rsidRDefault="003A3940">
            <w:r>
              <w:rPr>
                <w:rStyle w:val="SegmentID"/>
              </w:rPr>
              <w:t>359</w:t>
            </w:r>
            <w:r>
              <w:rPr>
                <w:rStyle w:val="TransUnitID"/>
              </w:rPr>
              <w:t>6ac53b37-ee83-44d7-bf17-724c742a0dc0</w:t>
            </w:r>
          </w:p>
        </w:tc>
        <w:tc>
          <w:tcPr>
            <w:tcW w:w="0" w:type="auto"/>
            <w:shd w:val="clear" w:color="auto" w:fill="F5DEB3"/>
          </w:tcPr>
          <w:p w:rsidR="001D1FF3" w:rsidRDefault="003A3940">
            <w:r>
              <w:t>Draft (99%)</w:t>
            </w:r>
          </w:p>
        </w:tc>
        <w:tc>
          <w:tcPr>
            <w:tcW w:w="0" w:type="auto"/>
            <w:shd w:val="clear" w:color="auto" w:fill="F5DEB3"/>
          </w:tcPr>
          <w:p w:rsidR="001D1FF3" w:rsidRDefault="003A3940">
            <w:r>
              <w:t>0.522</w:t>
            </w:r>
          </w:p>
        </w:tc>
        <w:tc>
          <w:tcPr>
            <w:tcW w:w="0" w:type="auto"/>
            <w:shd w:val="clear" w:color="auto" w:fill="F5DEB3"/>
          </w:tcPr>
          <w:p w:rsidR="001D1FF3" w:rsidRDefault="003A3940">
            <w:pPr>
              <w:rPr>
                <w:lang w:val="lt-LT"/>
              </w:rPr>
            </w:pPr>
            <w:r>
              <w:rPr>
                <w:lang w:val="lt-LT"/>
              </w:rPr>
              <w:t>0.522</w:t>
            </w:r>
          </w:p>
        </w:tc>
      </w:tr>
      <w:tr w:rsidR="001D1FF3">
        <w:tc>
          <w:tcPr>
            <w:tcW w:w="0" w:type="auto"/>
            <w:shd w:val="clear" w:color="auto" w:fill="D3D3D3"/>
          </w:tcPr>
          <w:p w:rsidR="001D1FF3" w:rsidRDefault="003A3940">
            <w:r>
              <w:rPr>
                <w:rStyle w:val="SegmentID"/>
              </w:rPr>
              <w:t>360</w:t>
            </w:r>
            <w:r>
              <w:rPr>
                <w:rStyle w:val="TransUnitID"/>
              </w:rPr>
              <w:t>98f60c9b-deb9-4186-8a90-1015b22c6667</w:t>
            </w:r>
          </w:p>
        </w:tc>
        <w:tc>
          <w:tcPr>
            <w:tcW w:w="0" w:type="auto"/>
            <w:shd w:val="clear" w:color="auto" w:fill="D3D3D3"/>
          </w:tcPr>
          <w:p w:rsidR="001D1FF3" w:rsidRDefault="003A3940">
            <w:r>
              <w:t>Translated (CM)</w:t>
            </w:r>
          </w:p>
        </w:tc>
        <w:tc>
          <w:tcPr>
            <w:tcW w:w="0" w:type="auto"/>
            <w:shd w:val="clear" w:color="auto" w:fill="D3D3D3"/>
          </w:tcPr>
          <w:p w:rsidR="001D1FF3" w:rsidRDefault="003A3940">
            <w:proofErr w:type="spellStart"/>
            <w:r>
              <w:t>Digitoxigenin</w:t>
            </w:r>
            <w:proofErr w:type="spellEnd"/>
          </w:p>
        </w:tc>
        <w:tc>
          <w:tcPr>
            <w:tcW w:w="0" w:type="auto"/>
            <w:shd w:val="clear" w:color="auto" w:fill="D3D3D3"/>
          </w:tcPr>
          <w:p w:rsidR="001D1FF3" w:rsidRDefault="003A3940">
            <w:pPr>
              <w:rPr>
                <w:lang w:val="lt-LT"/>
              </w:rPr>
            </w:pPr>
            <w:r>
              <w:rPr>
                <w:lang w:val="lt-LT"/>
              </w:rPr>
              <w:t>Digitoksigeninas</w:t>
            </w:r>
          </w:p>
        </w:tc>
      </w:tr>
      <w:tr w:rsidR="001D1FF3">
        <w:tc>
          <w:tcPr>
            <w:tcW w:w="0" w:type="auto"/>
            <w:shd w:val="clear" w:color="auto" w:fill="98FB98"/>
          </w:tcPr>
          <w:p w:rsidR="001D1FF3" w:rsidRDefault="003A3940">
            <w:r>
              <w:rPr>
                <w:rStyle w:val="SegmentID"/>
              </w:rPr>
              <w:t>361</w:t>
            </w:r>
            <w:r>
              <w:rPr>
                <w:rStyle w:val="TransUnitID"/>
              </w:rPr>
              <w:t>9a80088c-e837-4ab9-8382-56de150b457a</w:t>
            </w:r>
          </w:p>
        </w:tc>
        <w:tc>
          <w:tcPr>
            <w:tcW w:w="0" w:type="auto"/>
            <w:shd w:val="clear" w:color="auto" w:fill="98FB98"/>
          </w:tcPr>
          <w:p w:rsidR="001D1FF3" w:rsidRDefault="003A3940">
            <w:r>
              <w:t>Translated (100%)</w:t>
            </w:r>
          </w:p>
        </w:tc>
        <w:tc>
          <w:tcPr>
            <w:tcW w:w="0" w:type="auto"/>
            <w:shd w:val="clear" w:color="auto" w:fill="98FB98"/>
          </w:tcPr>
          <w:p w:rsidR="001D1FF3" w:rsidRDefault="003A3940">
            <w:r>
              <w:t>250</w:t>
            </w:r>
          </w:p>
        </w:tc>
        <w:tc>
          <w:tcPr>
            <w:tcW w:w="0" w:type="auto"/>
            <w:shd w:val="clear" w:color="auto" w:fill="98FB98"/>
          </w:tcPr>
          <w:p w:rsidR="001D1FF3" w:rsidRDefault="003A3940">
            <w:pPr>
              <w:rPr>
                <w:lang w:val="lt-LT"/>
              </w:rPr>
            </w:pPr>
            <w:r>
              <w:rPr>
                <w:lang w:val="lt-LT"/>
              </w:rPr>
              <w:t>250</w:t>
            </w:r>
          </w:p>
        </w:tc>
      </w:tr>
      <w:tr w:rsidR="001D1FF3">
        <w:tc>
          <w:tcPr>
            <w:tcW w:w="0" w:type="auto"/>
            <w:shd w:val="clear" w:color="auto" w:fill="98FB98"/>
          </w:tcPr>
          <w:p w:rsidR="001D1FF3" w:rsidRDefault="003A3940">
            <w:r>
              <w:rPr>
                <w:rStyle w:val="SegmentID"/>
              </w:rPr>
              <w:t>362</w:t>
            </w:r>
            <w:r>
              <w:rPr>
                <w:rStyle w:val="TransUnitID"/>
              </w:rPr>
              <w:t>6049a7bc-fc95-4b63-a3a7-0d66e0f01dd1</w:t>
            </w:r>
          </w:p>
        </w:tc>
        <w:tc>
          <w:tcPr>
            <w:tcW w:w="0" w:type="auto"/>
            <w:shd w:val="clear" w:color="auto" w:fill="98FB98"/>
          </w:tcPr>
          <w:p w:rsidR="001D1FF3" w:rsidRDefault="003A3940">
            <w:r>
              <w:t xml:space="preserve">Draft </w:t>
            </w:r>
            <w:r>
              <w:lastRenderedPageBreak/>
              <w:t>(100%)</w:t>
            </w:r>
          </w:p>
        </w:tc>
        <w:tc>
          <w:tcPr>
            <w:tcW w:w="0" w:type="auto"/>
            <w:shd w:val="clear" w:color="auto" w:fill="98FB98"/>
          </w:tcPr>
          <w:p w:rsidR="001D1FF3" w:rsidRDefault="003A3940">
            <w:r>
              <w:lastRenderedPageBreak/>
              <w:t>0.529</w:t>
            </w:r>
          </w:p>
        </w:tc>
        <w:tc>
          <w:tcPr>
            <w:tcW w:w="0" w:type="auto"/>
            <w:shd w:val="clear" w:color="auto" w:fill="98FB98"/>
          </w:tcPr>
          <w:p w:rsidR="001D1FF3" w:rsidRDefault="003A3940">
            <w:pPr>
              <w:rPr>
                <w:lang w:val="lt-LT"/>
              </w:rPr>
            </w:pPr>
            <w:r>
              <w:rPr>
                <w:lang w:val="lt-LT"/>
              </w:rPr>
              <w:t>0.529</w:t>
            </w:r>
          </w:p>
        </w:tc>
      </w:tr>
      <w:tr w:rsidR="001D1FF3">
        <w:tc>
          <w:tcPr>
            <w:tcW w:w="0" w:type="auto"/>
            <w:shd w:val="clear" w:color="auto" w:fill="D3D3D3"/>
          </w:tcPr>
          <w:p w:rsidR="001D1FF3" w:rsidRDefault="003A3940">
            <w:r>
              <w:rPr>
                <w:rStyle w:val="SegmentID"/>
              </w:rPr>
              <w:lastRenderedPageBreak/>
              <w:t>363</w:t>
            </w:r>
            <w:r>
              <w:rPr>
                <w:rStyle w:val="TransUnitID"/>
              </w:rPr>
              <w:t>f614a740-1535-4fc7-82d6-82180ad98a75</w:t>
            </w:r>
          </w:p>
        </w:tc>
        <w:tc>
          <w:tcPr>
            <w:tcW w:w="0" w:type="auto"/>
            <w:shd w:val="clear" w:color="auto" w:fill="D3D3D3"/>
          </w:tcPr>
          <w:p w:rsidR="001D1FF3" w:rsidRDefault="003A3940">
            <w:r>
              <w:t>Translated (CM)</w:t>
            </w:r>
          </w:p>
        </w:tc>
        <w:tc>
          <w:tcPr>
            <w:tcW w:w="0" w:type="auto"/>
            <w:shd w:val="clear" w:color="auto" w:fill="D3D3D3"/>
          </w:tcPr>
          <w:p w:rsidR="001D1FF3" w:rsidRDefault="003A3940">
            <w:proofErr w:type="spellStart"/>
            <w:r>
              <w:t>Digoxigenin</w:t>
            </w:r>
            <w:proofErr w:type="spellEnd"/>
          </w:p>
        </w:tc>
        <w:tc>
          <w:tcPr>
            <w:tcW w:w="0" w:type="auto"/>
            <w:shd w:val="clear" w:color="auto" w:fill="D3D3D3"/>
          </w:tcPr>
          <w:p w:rsidR="001D1FF3" w:rsidRDefault="003A3940">
            <w:pPr>
              <w:rPr>
                <w:lang w:val="lt-LT"/>
              </w:rPr>
            </w:pPr>
            <w:r>
              <w:rPr>
                <w:lang w:val="lt-LT"/>
              </w:rPr>
              <w:t>Digoksigeninas</w:t>
            </w:r>
          </w:p>
        </w:tc>
      </w:tr>
      <w:tr w:rsidR="001D1FF3">
        <w:tc>
          <w:tcPr>
            <w:tcW w:w="0" w:type="auto"/>
            <w:shd w:val="clear" w:color="auto" w:fill="98FB98"/>
          </w:tcPr>
          <w:p w:rsidR="001D1FF3" w:rsidRDefault="003A3940">
            <w:r>
              <w:rPr>
                <w:rStyle w:val="SegmentID"/>
              </w:rPr>
              <w:t>364</w:t>
            </w:r>
            <w:r>
              <w:rPr>
                <w:rStyle w:val="TransUnitID"/>
              </w:rPr>
              <w:t>3b9a0afe-3c51-4708-8c5f-fa3586bf13c0</w:t>
            </w:r>
          </w:p>
        </w:tc>
        <w:tc>
          <w:tcPr>
            <w:tcW w:w="0" w:type="auto"/>
            <w:shd w:val="clear" w:color="auto" w:fill="98FB98"/>
          </w:tcPr>
          <w:p w:rsidR="001D1FF3" w:rsidRDefault="003A3940">
            <w:r>
              <w:t>Translated (100%)</w:t>
            </w:r>
          </w:p>
        </w:tc>
        <w:tc>
          <w:tcPr>
            <w:tcW w:w="0" w:type="auto"/>
            <w:shd w:val="clear" w:color="auto" w:fill="98FB98"/>
          </w:tcPr>
          <w:p w:rsidR="001D1FF3" w:rsidRDefault="003A3940">
            <w:r>
              <w:t>6.00</w:t>
            </w:r>
          </w:p>
        </w:tc>
        <w:tc>
          <w:tcPr>
            <w:tcW w:w="0" w:type="auto"/>
            <w:shd w:val="clear" w:color="auto" w:fill="98FB98"/>
          </w:tcPr>
          <w:p w:rsidR="001D1FF3" w:rsidRDefault="003A3940">
            <w:pPr>
              <w:rPr>
                <w:lang w:val="lt-LT"/>
              </w:rPr>
            </w:pPr>
            <w:r>
              <w:rPr>
                <w:lang w:val="lt-LT"/>
              </w:rPr>
              <w:t>6.00</w:t>
            </w:r>
          </w:p>
        </w:tc>
      </w:tr>
      <w:tr w:rsidR="001D1FF3">
        <w:tc>
          <w:tcPr>
            <w:tcW w:w="0" w:type="auto"/>
            <w:shd w:val="clear" w:color="auto" w:fill="98FB98"/>
          </w:tcPr>
          <w:p w:rsidR="001D1FF3" w:rsidRDefault="003A3940">
            <w:r>
              <w:rPr>
                <w:rStyle w:val="SegmentID"/>
              </w:rPr>
              <w:t>365</w:t>
            </w:r>
            <w:r>
              <w:rPr>
                <w:rStyle w:val="TransUnitID"/>
              </w:rPr>
              <w:t>039150af-aa13-4d0b-983d-adb7e5abdbbf</w:t>
            </w:r>
          </w:p>
        </w:tc>
        <w:tc>
          <w:tcPr>
            <w:tcW w:w="0" w:type="auto"/>
            <w:shd w:val="clear" w:color="auto" w:fill="98FB98"/>
          </w:tcPr>
          <w:p w:rsidR="001D1FF3" w:rsidRDefault="003A3940">
            <w:r>
              <w:t>Draft (100%)</w:t>
            </w:r>
          </w:p>
        </w:tc>
        <w:tc>
          <w:tcPr>
            <w:tcW w:w="0" w:type="auto"/>
            <w:shd w:val="clear" w:color="auto" w:fill="98FB98"/>
          </w:tcPr>
          <w:p w:rsidR="001D1FF3" w:rsidRDefault="003A3940">
            <w:r>
              <w:t>31.3</w:t>
            </w:r>
          </w:p>
        </w:tc>
        <w:tc>
          <w:tcPr>
            <w:tcW w:w="0" w:type="auto"/>
            <w:shd w:val="clear" w:color="auto" w:fill="98FB98"/>
          </w:tcPr>
          <w:p w:rsidR="001D1FF3" w:rsidRDefault="003A3940">
            <w:pPr>
              <w:rPr>
                <w:lang w:val="lt-LT"/>
              </w:rPr>
            </w:pPr>
            <w:r>
              <w:rPr>
                <w:lang w:val="lt-LT"/>
              </w:rPr>
              <w:t>31.3</w:t>
            </w:r>
          </w:p>
        </w:tc>
      </w:tr>
      <w:tr w:rsidR="001D1FF3">
        <w:tc>
          <w:tcPr>
            <w:tcW w:w="0" w:type="auto"/>
            <w:shd w:val="clear" w:color="auto" w:fill="D3D3D3"/>
          </w:tcPr>
          <w:p w:rsidR="001D1FF3" w:rsidRDefault="003A3940">
            <w:r>
              <w:rPr>
                <w:rStyle w:val="SegmentID"/>
              </w:rPr>
              <w:t>366</w:t>
            </w:r>
            <w:r>
              <w:rPr>
                <w:rStyle w:val="TransUnitID"/>
              </w:rPr>
              <w:t>8c6952d3-a616-41f1-b2e9-00b2f3f04d49</w:t>
            </w:r>
          </w:p>
        </w:tc>
        <w:tc>
          <w:tcPr>
            <w:tcW w:w="0" w:type="auto"/>
            <w:shd w:val="clear" w:color="auto" w:fill="D3D3D3"/>
          </w:tcPr>
          <w:p w:rsidR="001D1FF3" w:rsidRDefault="003A3940">
            <w:r>
              <w:t>Translated (CM)</w:t>
            </w:r>
          </w:p>
        </w:tc>
        <w:tc>
          <w:tcPr>
            <w:tcW w:w="0" w:type="auto"/>
            <w:shd w:val="clear" w:color="auto" w:fill="D3D3D3"/>
          </w:tcPr>
          <w:p w:rsidR="001D1FF3" w:rsidRDefault="003A3940">
            <w:proofErr w:type="spellStart"/>
            <w:r>
              <w:t>Dihydrodigoxin</w:t>
            </w:r>
            <w:proofErr w:type="spellEnd"/>
          </w:p>
        </w:tc>
        <w:tc>
          <w:tcPr>
            <w:tcW w:w="0" w:type="auto"/>
            <w:shd w:val="clear" w:color="auto" w:fill="D3D3D3"/>
          </w:tcPr>
          <w:p w:rsidR="001D1FF3" w:rsidRDefault="003A3940">
            <w:pPr>
              <w:rPr>
                <w:lang w:val="lt-LT"/>
              </w:rPr>
            </w:pPr>
            <w:r>
              <w:rPr>
                <w:lang w:val="lt-LT"/>
              </w:rPr>
              <w:t>Dihidrodigoksinas</w:t>
            </w:r>
          </w:p>
        </w:tc>
      </w:tr>
      <w:tr w:rsidR="001D1FF3">
        <w:tc>
          <w:tcPr>
            <w:tcW w:w="0" w:type="auto"/>
            <w:shd w:val="clear" w:color="auto" w:fill="98FB98"/>
          </w:tcPr>
          <w:p w:rsidR="001D1FF3" w:rsidRDefault="003A3940">
            <w:r>
              <w:rPr>
                <w:rStyle w:val="SegmentID"/>
              </w:rPr>
              <w:t>367</w:t>
            </w:r>
            <w:r>
              <w:rPr>
                <w:rStyle w:val="TransUnitID"/>
              </w:rPr>
              <w:t>cf625a66-55f7-419a-8a24-734e59d14e40</w:t>
            </w:r>
          </w:p>
        </w:tc>
        <w:tc>
          <w:tcPr>
            <w:tcW w:w="0" w:type="auto"/>
            <w:shd w:val="clear" w:color="auto" w:fill="98FB98"/>
          </w:tcPr>
          <w:p w:rsidR="001D1FF3" w:rsidRDefault="003A3940">
            <w:r>
              <w:t>Translated (100%)</w:t>
            </w:r>
          </w:p>
        </w:tc>
        <w:tc>
          <w:tcPr>
            <w:tcW w:w="0" w:type="auto"/>
            <w:shd w:val="clear" w:color="auto" w:fill="98FB98"/>
          </w:tcPr>
          <w:p w:rsidR="001D1FF3" w:rsidRDefault="003A3940">
            <w:r>
              <w:t>1000</w:t>
            </w:r>
          </w:p>
        </w:tc>
        <w:tc>
          <w:tcPr>
            <w:tcW w:w="0" w:type="auto"/>
            <w:shd w:val="clear" w:color="auto" w:fill="98FB98"/>
          </w:tcPr>
          <w:p w:rsidR="001D1FF3" w:rsidRDefault="003A3940">
            <w:pPr>
              <w:rPr>
                <w:lang w:val="lt-LT"/>
              </w:rPr>
            </w:pPr>
            <w:r>
              <w:rPr>
                <w:lang w:val="lt-LT"/>
              </w:rPr>
              <w:t>1000</w:t>
            </w:r>
          </w:p>
        </w:tc>
      </w:tr>
      <w:tr w:rsidR="001D1FF3">
        <w:tc>
          <w:tcPr>
            <w:tcW w:w="0" w:type="auto"/>
            <w:shd w:val="clear" w:color="auto" w:fill="98FB98"/>
          </w:tcPr>
          <w:p w:rsidR="001D1FF3" w:rsidRDefault="003A3940">
            <w:r>
              <w:rPr>
                <w:rStyle w:val="SegmentID"/>
              </w:rPr>
              <w:t>368</w:t>
            </w:r>
            <w:r>
              <w:rPr>
                <w:rStyle w:val="TransUnitID"/>
              </w:rPr>
              <w:t>ab8f0d57-48df-45c1-b7a0-172edb731f98</w:t>
            </w:r>
          </w:p>
        </w:tc>
        <w:tc>
          <w:tcPr>
            <w:tcW w:w="0" w:type="auto"/>
            <w:shd w:val="clear" w:color="auto" w:fill="98FB98"/>
          </w:tcPr>
          <w:p w:rsidR="001D1FF3" w:rsidRDefault="003A3940">
            <w:r>
              <w:t>Draft (100%)</w:t>
            </w:r>
          </w:p>
        </w:tc>
        <w:tc>
          <w:tcPr>
            <w:tcW w:w="0" w:type="auto"/>
            <w:shd w:val="clear" w:color="auto" w:fill="98FB98"/>
          </w:tcPr>
          <w:p w:rsidR="001D1FF3" w:rsidRDefault="003A3940">
            <w:r>
              <w:t>0.201</w:t>
            </w:r>
          </w:p>
        </w:tc>
        <w:tc>
          <w:tcPr>
            <w:tcW w:w="0" w:type="auto"/>
            <w:shd w:val="clear" w:color="auto" w:fill="98FB98"/>
          </w:tcPr>
          <w:p w:rsidR="001D1FF3" w:rsidRDefault="003A3940">
            <w:pPr>
              <w:rPr>
                <w:lang w:val="lt-LT"/>
              </w:rPr>
            </w:pPr>
            <w:r>
              <w:rPr>
                <w:lang w:val="lt-LT"/>
              </w:rPr>
              <w:t>0.201</w:t>
            </w:r>
          </w:p>
        </w:tc>
      </w:tr>
      <w:tr w:rsidR="001D1FF3">
        <w:tc>
          <w:tcPr>
            <w:tcW w:w="0" w:type="auto"/>
            <w:shd w:val="clear" w:color="auto" w:fill="FFFFFF"/>
          </w:tcPr>
          <w:p w:rsidR="001D1FF3" w:rsidRDefault="003A3940">
            <w:r>
              <w:rPr>
                <w:rStyle w:val="SegmentID"/>
              </w:rPr>
              <w:t>369</w:t>
            </w:r>
            <w:r>
              <w:rPr>
                <w:rStyle w:val="TransUnitID"/>
              </w:rPr>
              <w:t>dbd9a883-29a6-4ead-9371-29c79e5761db</w:t>
            </w:r>
          </w:p>
        </w:tc>
        <w:tc>
          <w:tcPr>
            <w:tcW w:w="0" w:type="auto"/>
            <w:shd w:val="clear" w:color="auto" w:fill="FFFFFF"/>
          </w:tcPr>
          <w:p w:rsidR="001D1FF3" w:rsidRDefault="003A3940">
            <w:r>
              <w:t>Translated (0%)</w:t>
            </w:r>
          </w:p>
        </w:tc>
        <w:tc>
          <w:tcPr>
            <w:tcW w:w="0" w:type="auto"/>
            <w:shd w:val="clear" w:color="auto" w:fill="FFFFFF"/>
          </w:tcPr>
          <w:p w:rsidR="001D1FF3" w:rsidRDefault="003A3940">
            <w:r>
              <w:t>K-</w:t>
            </w:r>
            <w:proofErr w:type="spellStart"/>
            <w:r>
              <w:t>strophanthine</w:t>
            </w:r>
            <w:proofErr w:type="spellEnd"/>
          </w:p>
        </w:tc>
        <w:tc>
          <w:tcPr>
            <w:tcW w:w="0" w:type="auto"/>
            <w:shd w:val="clear" w:color="auto" w:fill="FFFFFF"/>
          </w:tcPr>
          <w:p w:rsidR="001D1FF3" w:rsidRDefault="003A3940">
            <w:pPr>
              <w:rPr>
                <w:lang w:val="lt-LT"/>
              </w:rPr>
            </w:pPr>
            <w:r>
              <w:rPr>
                <w:lang w:val="lt-LT"/>
              </w:rPr>
              <w:t>K-strofantinas</w:t>
            </w:r>
          </w:p>
        </w:tc>
      </w:tr>
      <w:tr w:rsidR="001D1FF3">
        <w:tc>
          <w:tcPr>
            <w:tcW w:w="0" w:type="auto"/>
            <w:shd w:val="clear" w:color="auto" w:fill="98FB98"/>
          </w:tcPr>
          <w:p w:rsidR="001D1FF3" w:rsidRDefault="003A3940">
            <w:r>
              <w:rPr>
                <w:rStyle w:val="SegmentID"/>
              </w:rPr>
              <w:t>370</w:t>
            </w:r>
            <w:r>
              <w:rPr>
                <w:rStyle w:val="TransUnitID"/>
              </w:rPr>
              <w:t>42927b08-5436-4c0a-9c20-452418434bf0</w:t>
            </w:r>
          </w:p>
        </w:tc>
        <w:tc>
          <w:tcPr>
            <w:tcW w:w="0" w:type="auto"/>
            <w:shd w:val="clear" w:color="auto" w:fill="98FB98"/>
          </w:tcPr>
          <w:p w:rsidR="001D1FF3" w:rsidRDefault="003A3940">
            <w:r>
              <w:t>Translated (100%)</w:t>
            </w:r>
          </w:p>
        </w:tc>
        <w:tc>
          <w:tcPr>
            <w:tcW w:w="0" w:type="auto"/>
            <w:shd w:val="clear" w:color="auto" w:fill="98FB98"/>
          </w:tcPr>
          <w:p w:rsidR="001D1FF3" w:rsidRDefault="003A3940">
            <w:r>
              <w:t>1250</w:t>
            </w:r>
          </w:p>
        </w:tc>
        <w:tc>
          <w:tcPr>
            <w:tcW w:w="0" w:type="auto"/>
            <w:shd w:val="clear" w:color="auto" w:fill="98FB98"/>
          </w:tcPr>
          <w:p w:rsidR="001D1FF3" w:rsidRDefault="003A3940">
            <w:pPr>
              <w:rPr>
                <w:lang w:val="lt-LT"/>
              </w:rPr>
            </w:pPr>
            <w:r>
              <w:rPr>
                <w:lang w:val="lt-LT"/>
              </w:rPr>
              <w:t>1250</w:t>
            </w:r>
          </w:p>
        </w:tc>
      </w:tr>
      <w:tr w:rsidR="001D1FF3">
        <w:tc>
          <w:tcPr>
            <w:tcW w:w="0" w:type="auto"/>
            <w:shd w:val="clear" w:color="auto" w:fill="F5DEB3"/>
          </w:tcPr>
          <w:p w:rsidR="001D1FF3" w:rsidRDefault="003A3940">
            <w:r>
              <w:rPr>
                <w:rStyle w:val="SegmentID"/>
              </w:rPr>
              <w:t>371</w:t>
            </w:r>
            <w:r>
              <w:rPr>
                <w:rStyle w:val="TransUnitID"/>
              </w:rPr>
              <w:t>4351e49f-8304-4e0a-9303-e03454883565</w:t>
            </w:r>
          </w:p>
        </w:tc>
        <w:tc>
          <w:tcPr>
            <w:tcW w:w="0" w:type="auto"/>
            <w:shd w:val="clear" w:color="auto" w:fill="F5DEB3"/>
          </w:tcPr>
          <w:p w:rsidR="001D1FF3" w:rsidRDefault="003A3940">
            <w:r>
              <w:t>Translated (99%)</w:t>
            </w:r>
          </w:p>
        </w:tc>
        <w:tc>
          <w:tcPr>
            <w:tcW w:w="0" w:type="auto"/>
            <w:shd w:val="clear" w:color="auto" w:fill="F5DEB3"/>
          </w:tcPr>
          <w:p w:rsidR="001D1FF3" w:rsidRDefault="003A3940">
            <w:r>
              <w:t>0.137</w:t>
            </w:r>
          </w:p>
        </w:tc>
        <w:tc>
          <w:tcPr>
            <w:tcW w:w="0" w:type="auto"/>
            <w:shd w:val="clear" w:color="auto" w:fill="F5DEB3"/>
          </w:tcPr>
          <w:p w:rsidR="001D1FF3" w:rsidRDefault="003A3940">
            <w:pPr>
              <w:rPr>
                <w:lang w:val="lt-LT"/>
              </w:rPr>
            </w:pPr>
            <w:r>
              <w:rPr>
                <w:lang w:val="lt-LT"/>
              </w:rPr>
              <w:t>0.137</w:t>
            </w:r>
          </w:p>
        </w:tc>
      </w:tr>
      <w:tr w:rsidR="001D1FF3">
        <w:tc>
          <w:tcPr>
            <w:tcW w:w="0" w:type="auto"/>
            <w:shd w:val="clear" w:color="auto" w:fill="FFFFFF"/>
          </w:tcPr>
          <w:p w:rsidR="001D1FF3" w:rsidRDefault="003A3940">
            <w:r>
              <w:rPr>
                <w:rStyle w:val="SegmentID"/>
              </w:rPr>
              <w:t>372</w:t>
            </w:r>
            <w:r>
              <w:rPr>
                <w:rStyle w:val="TransUnitID"/>
              </w:rPr>
              <w:t>d86e6de5-0c96-4d64-999b-7e178b95ea9c</w:t>
            </w:r>
          </w:p>
        </w:tc>
        <w:tc>
          <w:tcPr>
            <w:tcW w:w="0" w:type="auto"/>
            <w:shd w:val="clear" w:color="auto" w:fill="FFFFFF"/>
          </w:tcPr>
          <w:p w:rsidR="001D1FF3" w:rsidRDefault="003A3940">
            <w:r>
              <w:t>Translated (0%)</w:t>
            </w:r>
          </w:p>
        </w:tc>
        <w:tc>
          <w:tcPr>
            <w:tcW w:w="0" w:type="auto"/>
            <w:shd w:val="clear" w:color="auto" w:fill="FFFFFF"/>
          </w:tcPr>
          <w:p w:rsidR="001D1FF3" w:rsidRDefault="003A3940">
            <w:r>
              <w:t>No significant cross-reactivity (&lt; 0.01 %) was found for the following substances (tested concentration 5000 ng/mL):</w:t>
            </w:r>
          </w:p>
        </w:tc>
        <w:tc>
          <w:tcPr>
            <w:tcW w:w="0" w:type="auto"/>
            <w:shd w:val="clear" w:color="auto" w:fill="FFFFFF"/>
          </w:tcPr>
          <w:p w:rsidR="001D1FF3" w:rsidRDefault="003A3940">
            <w:pPr>
              <w:rPr>
                <w:lang w:val="lt-LT"/>
              </w:rPr>
            </w:pPr>
            <w:r>
              <w:rPr>
                <w:lang w:val="lt-LT"/>
              </w:rPr>
              <w:t>Nebuvo nustatyta jokio kryžminio reaktyvumo (&lt; 0.01 %) su šiomis medžiagomis (tirta ko</w:t>
            </w:r>
            <w:r>
              <w:rPr>
                <w:lang w:val="lt-LT"/>
              </w:rPr>
              <w:t>ncentracija - 5000 ng/mL):</w:t>
            </w:r>
          </w:p>
        </w:tc>
      </w:tr>
      <w:tr w:rsidR="001D1FF3">
        <w:tc>
          <w:tcPr>
            <w:tcW w:w="0" w:type="auto"/>
            <w:shd w:val="clear" w:color="auto" w:fill="FFFFFF"/>
          </w:tcPr>
          <w:p w:rsidR="001D1FF3" w:rsidRDefault="003A3940">
            <w:r>
              <w:rPr>
                <w:rStyle w:val="SegmentID"/>
              </w:rPr>
              <w:t>373</w:t>
            </w:r>
            <w:r>
              <w:rPr>
                <w:rStyle w:val="TransUnitID"/>
              </w:rPr>
              <w:t>4645ea37-d7e9-4882-a7fd-a2f8c125d856</w:t>
            </w:r>
          </w:p>
        </w:tc>
        <w:tc>
          <w:tcPr>
            <w:tcW w:w="0" w:type="auto"/>
            <w:shd w:val="clear" w:color="auto" w:fill="FFFFFF"/>
          </w:tcPr>
          <w:p w:rsidR="001D1FF3" w:rsidRDefault="003A3940">
            <w:r>
              <w:t>Translated (0%)</w:t>
            </w:r>
          </w:p>
        </w:tc>
        <w:tc>
          <w:tcPr>
            <w:tcW w:w="0" w:type="auto"/>
            <w:shd w:val="clear" w:color="auto" w:fill="FFFFFF"/>
          </w:tcPr>
          <w:p w:rsidR="001D1FF3" w:rsidRDefault="003A3940">
            <w:r>
              <w:t>Cortisol, prednisone, β</w:t>
            </w:r>
            <w:r>
              <w:rPr>
                <w:rStyle w:val="Tag"/>
              </w:rPr>
              <w:t>&lt;2172/&gt;</w:t>
            </w:r>
            <w:r>
              <w:t>estradiol, d</w:t>
            </w:r>
            <w:r>
              <w:rPr>
                <w:rStyle w:val="Tag"/>
              </w:rPr>
              <w:t>&lt;2173/&gt;</w:t>
            </w:r>
            <w:r>
              <w:t xml:space="preserve">aldosterone, DHEA, dexamethasone, furosemide, </w:t>
            </w:r>
            <w:proofErr w:type="spellStart"/>
            <w:r>
              <w:t>sulthiame</w:t>
            </w:r>
            <w:proofErr w:type="spellEnd"/>
            <w:r>
              <w:t xml:space="preserve">, quinidine (free base) and </w:t>
            </w:r>
            <w:proofErr w:type="spellStart"/>
            <w:r>
              <w:t>oleandrin</w:t>
            </w:r>
            <w:proofErr w:type="spellEnd"/>
            <w:r>
              <w:t>.</w:t>
            </w:r>
          </w:p>
        </w:tc>
        <w:tc>
          <w:tcPr>
            <w:tcW w:w="0" w:type="auto"/>
            <w:shd w:val="clear" w:color="auto" w:fill="FFFFFF"/>
          </w:tcPr>
          <w:p w:rsidR="001D1FF3" w:rsidRDefault="003A3940">
            <w:pPr>
              <w:rPr>
                <w:lang w:val="lt-LT"/>
              </w:rPr>
            </w:pPr>
            <w:r>
              <w:rPr>
                <w:lang w:val="lt-LT"/>
              </w:rPr>
              <w:t>Kortizolis, prednizonas, β</w:t>
            </w:r>
            <w:r>
              <w:rPr>
                <w:rStyle w:val="Tag"/>
                <w:lang w:val="lt-LT"/>
              </w:rPr>
              <w:t>&lt;21</w:t>
            </w:r>
            <w:r>
              <w:rPr>
                <w:rStyle w:val="Tag"/>
                <w:lang w:val="lt-LT"/>
              </w:rPr>
              <w:t>72/&gt;</w:t>
            </w:r>
            <w:r>
              <w:rPr>
                <w:lang w:val="lt-LT"/>
              </w:rPr>
              <w:t>estradiolis, d</w:t>
            </w:r>
            <w:r>
              <w:rPr>
                <w:rStyle w:val="Tag"/>
                <w:lang w:val="lt-LT"/>
              </w:rPr>
              <w:t>&lt;2173/&gt;</w:t>
            </w:r>
            <w:r>
              <w:rPr>
                <w:lang w:val="lt-LT"/>
              </w:rPr>
              <w:t>aldosteronas, DHEA, deksametazonas, furozemidas, sultiamas, chinidinas (laisva bazė) ir oleandrinas.</w:t>
            </w:r>
          </w:p>
        </w:tc>
      </w:tr>
      <w:tr w:rsidR="001D1FF3">
        <w:tc>
          <w:tcPr>
            <w:tcW w:w="0" w:type="auto"/>
            <w:shd w:val="clear" w:color="auto" w:fill="FFFFFF"/>
          </w:tcPr>
          <w:p w:rsidR="001D1FF3" w:rsidRDefault="003A3940">
            <w:r>
              <w:rPr>
                <w:rStyle w:val="SegmentID"/>
              </w:rPr>
              <w:t>374</w:t>
            </w:r>
            <w:r>
              <w:rPr>
                <w:rStyle w:val="TransUnitID"/>
              </w:rPr>
              <w:t>4645ea37-d7e9-4882-a7fd-a2f8c125d856</w:t>
            </w:r>
          </w:p>
        </w:tc>
        <w:tc>
          <w:tcPr>
            <w:tcW w:w="0" w:type="auto"/>
            <w:shd w:val="clear" w:color="auto" w:fill="FFFFFF"/>
          </w:tcPr>
          <w:p w:rsidR="001D1FF3" w:rsidRDefault="003A3940">
            <w:r>
              <w:t>Translated (0%)</w:t>
            </w:r>
          </w:p>
        </w:tc>
        <w:tc>
          <w:tcPr>
            <w:tcW w:w="0" w:type="auto"/>
            <w:shd w:val="clear" w:color="auto" w:fill="FFFFFF"/>
          </w:tcPr>
          <w:p w:rsidR="001D1FF3" w:rsidRDefault="003A3940">
            <w:r>
              <w:t xml:space="preserve">For testosterone and </w:t>
            </w:r>
            <w:proofErr w:type="spellStart"/>
            <w:r>
              <w:t>ouabain</w:t>
            </w:r>
            <w:proofErr w:type="spellEnd"/>
            <w:r>
              <w:t xml:space="preserve"> a cross-reactivity of &lt; 0.1 % was found at 5</w:t>
            </w:r>
            <w:r>
              <w:t>000 ng/</w:t>
            </w:r>
            <w:proofErr w:type="spellStart"/>
            <w:r>
              <w:t>mL.</w:t>
            </w:r>
            <w:proofErr w:type="spellEnd"/>
          </w:p>
        </w:tc>
        <w:tc>
          <w:tcPr>
            <w:tcW w:w="0" w:type="auto"/>
            <w:shd w:val="clear" w:color="auto" w:fill="FFFFFF"/>
          </w:tcPr>
          <w:p w:rsidR="001D1FF3" w:rsidRDefault="003A3940">
            <w:pPr>
              <w:rPr>
                <w:lang w:val="lt-LT"/>
              </w:rPr>
            </w:pPr>
            <w:r>
              <w:rPr>
                <w:lang w:val="lt-LT"/>
              </w:rPr>
              <w:t>Tiriant testosteroną ir ouabainą buvo nustatytas &lt; 0.1 % kryžminis reaktyvumas koncentracijai esant 5000 ng/mL.</w:t>
            </w:r>
          </w:p>
        </w:tc>
      </w:tr>
      <w:tr w:rsidR="001D1FF3">
        <w:tc>
          <w:tcPr>
            <w:tcW w:w="0" w:type="auto"/>
            <w:shd w:val="clear" w:color="auto" w:fill="F5DEB3"/>
          </w:tcPr>
          <w:p w:rsidR="001D1FF3" w:rsidRDefault="003A3940">
            <w:r>
              <w:rPr>
                <w:rStyle w:val="SegmentID"/>
              </w:rPr>
              <w:t>375</w:t>
            </w:r>
            <w:r>
              <w:rPr>
                <w:rStyle w:val="TransUnitID"/>
              </w:rPr>
              <w:t>4645ea37-d7e9-4882-a7fd-a2f8c125d856</w:t>
            </w:r>
          </w:p>
        </w:tc>
        <w:tc>
          <w:tcPr>
            <w:tcW w:w="0" w:type="auto"/>
            <w:shd w:val="clear" w:color="auto" w:fill="F5DEB3"/>
          </w:tcPr>
          <w:p w:rsidR="001D1FF3" w:rsidRDefault="003A3940">
            <w:r>
              <w:t>Translated (83%)</w:t>
            </w:r>
          </w:p>
        </w:tc>
        <w:tc>
          <w:tcPr>
            <w:tcW w:w="0" w:type="auto"/>
            <w:shd w:val="clear" w:color="auto" w:fill="F5DEB3"/>
          </w:tcPr>
          <w:p w:rsidR="001D1FF3" w:rsidRDefault="003A3940">
            <w:r>
              <w:t>For progesterone a cross-reactivity of &lt; 0.05 % was found at 5000 ng/</w:t>
            </w:r>
            <w:proofErr w:type="spellStart"/>
            <w:r>
              <w:t>mL.</w:t>
            </w:r>
            <w:proofErr w:type="spellEnd"/>
          </w:p>
        </w:tc>
        <w:tc>
          <w:tcPr>
            <w:tcW w:w="0" w:type="auto"/>
            <w:shd w:val="clear" w:color="auto" w:fill="F5DEB3"/>
          </w:tcPr>
          <w:p w:rsidR="001D1FF3" w:rsidRDefault="003A3940">
            <w:pPr>
              <w:rPr>
                <w:lang w:val="lt-LT"/>
              </w:rPr>
            </w:pPr>
            <w:r>
              <w:rPr>
                <w:lang w:val="lt-LT"/>
              </w:rPr>
              <w:t>Tiriant progesteroną buvo nustatytas 0.05 % kryžminis reaktyvumas koncentracijai esant 5000 ng/mL.</w:t>
            </w:r>
          </w:p>
        </w:tc>
      </w:tr>
      <w:tr w:rsidR="001D1FF3">
        <w:tc>
          <w:tcPr>
            <w:tcW w:w="0" w:type="auto"/>
            <w:shd w:val="clear" w:color="auto" w:fill="98FB98"/>
          </w:tcPr>
          <w:p w:rsidR="001D1FF3" w:rsidRDefault="003A3940">
            <w:r>
              <w:rPr>
                <w:rStyle w:val="SegmentID"/>
              </w:rPr>
              <w:t>376</w:t>
            </w:r>
            <w:r>
              <w:rPr>
                <w:rStyle w:val="TransUnitID"/>
              </w:rPr>
              <w:t>087b055a-36df-48ff-a676-f50a6d734e2c</w:t>
            </w:r>
          </w:p>
        </w:tc>
        <w:tc>
          <w:tcPr>
            <w:tcW w:w="0" w:type="auto"/>
            <w:shd w:val="clear" w:color="auto" w:fill="98FB98"/>
          </w:tcPr>
          <w:p w:rsidR="001D1FF3" w:rsidRDefault="003A3940">
            <w:r>
              <w:t>Translated (100%)</w:t>
            </w:r>
          </w:p>
        </w:tc>
        <w:tc>
          <w:tcPr>
            <w:tcW w:w="0" w:type="auto"/>
            <w:shd w:val="clear" w:color="auto" w:fill="98FB98"/>
          </w:tcPr>
          <w:p w:rsidR="001D1FF3" w:rsidRDefault="003A3940">
            <w:r>
              <w:t>References</w:t>
            </w:r>
          </w:p>
        </w:tc>
        <w:tc>
          <w:tcPr>
            <w:tcW w:w="0" w:type="auto"/>
            <w:shd w:val="clear" w:color="auto" w:fill="98FB98"/>
          </w:tcPr>
          <w:p w:rsidR="001D1FF3" w:rsidRDefault="003A3940">
            <w:pPr>
              <w:rPr>
                <w:lang w:val="lt-LT"/>
              </w:rPr>
            </w:pPr>
            <w:r>
              <w:rPr>
                <w:lang w:val="lt-LT"/>
              </w:rPr>
              <w:t>Nuorodos</w:t>
            </w:r>
          </w:p>
        </w:tc>
      </w:tr>
    </w:tbl>
    <w:p w:rsidR="003A3940" w:rsidRDefault="003A3940"/>
    <w:sectPr w:rsidR="003A3940">
      <w:pgSz w:w="15840" w:h="12240" w:orient="landscape"/>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FF3"/>
    <w:rsid w:val="001D1FF3"/>
    <w:rsid w:val="003874D9"/>
    <w:rsid w:val="003A3940"/>
    <w:rsid w:val="003E0630"/>
    <w:rsid w:val="00AA1C7D"/>
    <w:rsid w:val="00AE7C83"/>
    <w:rsid w:val="00D036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39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
    <w:name w:val="Tag"/>
    <w:basedOn w:val="DefaultParagraphFont"/>
    <w:uiPriority w:val="1"/>
    <w:qFormat/>
    <w:rPr>
      <w:i/>
      <w:color w:val="FF0066"/>
    </w:rPr>
  </w:style>
  <w:style w:type="character" w:customStyle="1" w:styleId="LockedContent">
    <w:name w:val="LockedContent"/>
    <w:basedOn w:val="DefaultParagraphFont"/>
    <w:uiPriority w:val="1"/>
    <w:qFormat/>
    <w:rPr>
      <w:i/>
      <w:color w:val="808080" w:themeColor="background1" w:themeShade="80"/>
    </w:rPr>
  </w:style>
  <w:style w:type="character" w:customStyle="1" w:styleId="TransUnitID">
    <w:name w:val="TransUnitID"/>
    <w:basedOn w:val="DefaultParagraphFont"/>
    <w:uiPriority w:val="1"/>
    <w:qFormat/>
    <w:rPr>
      <w:vanish/>
      <w:color w:val="auto"/>
      <w:sz w:val="2"/>
    </w:rPr>
  </w:style>
  <w:style w:type="character" w:customStyle="1" w:styleId="SegmentID">
    <w:name w:val="SegmentID"/>
    <w:basedOn w:val="DefaultParagraphFont"/>
    <w:uiPriority w:val="1"/>
    <w:qFormat/>
    <w:rPr>
      <w:color w:val="auto"/>
    </w:rPr>
  </w:style>
  <w:style w:type="paragraph" w:styleId="BalloonText">
    <w:name w:val="Balloon Text"/>
    <w:basedOn w:val="Normal"/>
    <w:link w:val="BalloonTextChar"/>
    <w:uiPriority w:val="99"/>
    <w:semiHidden/>
    <w:unhideWhenUsed/>
    <w:rsid w:val="003874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4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39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g">
    <w:name w:val="Tag"/>
    <w:basedOn w:val="DefaultParagraphFont"/>
    <w:uiPriority w:val="1"/>
    <w:qFormat/>
    <w:rPr>
      <w:i/>
      <w:color w:val="FF0066"/>
    </w:rPr>
  </w:style>
  <w:style w:type="character" w:customStyle="1" w:styleId="LockedContent">
    <w:name w:val="LockedContent"/>
    <w:basedOn w:val="DefaultParagraphFont"/>
    <w:uiPriority w:val="1"/>
    <w:qFormat/>
    <w:rPr>
      <w:i/>
      <w:color w:val="808080" w:themeColor="background1" w:themeShade="80"/>
    </w:rPr>
  </w:style>
  <w:style w:type="character" w:customStyle="1" w:styleId="TransUnitID">
    <w:name w:val="TransUnitID"/>
    <w:basedOn w:val="DefaultParagraphFont"/>
    <w:uiPriority w:val="1"/>
    <w:qFormat/>
    <w:rPr>
      <w:vanish/>
      <w:color w:val="auto"/>
      <w:sz w:val="2"/>
    </w:rPr>
  </w:style>
  <w:style w:type="character" w:customStyle="1" w:styleId="SegmentID">
    <w:name w:val="SegmentID"/>
    <w:basedOn w:val="DefaultParagraphFont"/>
    <w:uiPriority w:val="1"/>
    <w:qFormat/>
    <w:rPr>
      <w:color w:val="auto"/>
    </w:rPr>
  </w:style>
  <w:style w:type="paragraph" w:styleId="BalloonText">
    <w:name w:val="Balloon Text"/>
    <w:basedOn w:val="Normal"/>
    <w:link w:val="BalloonTextChar"/>
    <w:uiPriority w:val="99"/>
    <w:semiHidden/>
    <w:unhideWhenUsed/>
    <w:rsid w:val="003874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4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list>
  <segment id="0e6754d7-a3db-40ad-a9ad-e0c297e61fa9_1" sourcehash="614214189" targethash="1998370568"/>
  <segment id="0499a0e2-0125-4d49-a5aa-13d6f98684d7_2" sourcehash="424602942" targethash="424602942"/>
  <segment id="05b5e023-fd62-4d4f-8614-afbb370fd09b_3" sourcehash="-377222096" targethash="-377222096"/>
  <segment id="ec3ae39c-6e4e-4c7a-ae7b-f355311c1d65_4" sourcehash="1080532576" targethash="1080532576"/>
  <segment id="8c819a37-f7cb-4fcf-9018-bd3e52e3c874_5" sourcehash="-2081011796" targethash="-2081011796"/>
  <segment id="9c67986d-0a80-4774-951c-a4d7d292bce1_6" sourcehash="1382157908" targethash="1382157908"/>
  <segment id="5618743f-dda6-4971-8b5f-4283b5ea36bf_7" sourcehash="1067487999" targethash="1067487999"/>
  <segment id="b24d6cca-76b9-41f9-af6c-a3e81701c53f_8" sourcehash="-1610312978" targethash="-1610312978"/>
  <segment id="cf0863af-1a50-41d8-8417-915a2c75746d_9" sourcehash="-1302838353" targethash="1889043294"/>
  <segment id="f5bef06b-9cf8-4e2e-89b7-59f0a3fecd7c_10" sourcehash="311559965" targethash="555631286"/>
  <segment id="f5bef06b-9cf8-4e2e-89b7-59f0a3fecd7c_11" sourcehash="-1987035813" targethash="-385820546"/>
  <segment id="1a8635a4-61a7-4ab8-b2e4-92e88857d775_12" sourcehash="-154173215" targethash="1059409791"/>
  <segment id="b0502bcf-4eb7-4001-bca8-de28414cafd1_13" sourcehash="-1900684838" targethash="-549640231"/>
  <segment id="b0502bcf-4eb7-4001-bca8-de28414cafd1_14" sourcehash="549211031" targethash="2036512922"/>
  <segment id="b0502bcf-4eb7-4001-bca8-de28414cafd1_15" sourcehash="1384528885" targethash="1137431011"/>
  <segment id="5c45047f-86bd-4ed7-8237-00cad5bb650f_16" sourcehash="2060490917" targethash="-689327328"/>
  <segment id="5c45047f-86bd-4ed7-8237-00cad5bb650f_17" sourcehash="-1053398148" targethash="-531858003"/>
  <segment id="5c45047f-86bd-4ed7-8237-00cad5bb650f_18" sourcehash="-1764637311" targethash="-1163446622"/>
  <segment id="4ef1e4c5-9b75-4b5e-b745-a52f22f2ab4c_19" sourcehash="-1566620199" targethash="-1260416437"/>
  <segment id="02e0ba47-290d-43ff-aba5-9348b4d58ddd_20" sourcehash="-2142847688" targethash="317289766"/>
  <segment id="07315350-c834-484b-b154-5037a94f9cbf_21" sourcehash="-2126304470" targethash="949919172"/>
  <segment id="69ebe795-879e-47f5-91ef-3a7802767993_22" sourcehash="325577238" targethash="1164256333"/>
  <segment id="e27bc815-baf9-4c39-9042-80d488a24e4a_23" sourcehash="-1587700240" targethash="-8381587"/>
  <segment id="b61b98c2-6b14-482c-8cf9-21f4a4f39724_24" sourcehash="-483577731" targethash="731159538"/>
  <segment id="5a7364dc-6373-4230-bac3-dc74a3471f18_25" sourcehash="1606728715" targethash="-633690271"/>
  <segment id="5a7364dc-6373-4230-bac3-dc74a3471f18_26" sourcehash="957867670" targethash="95698839"/>
  <segment id="5fa0a94e-e06e-49f9-be8b-0983f71cf890_27" sourcehash="1903796511" targethash="1525734759"/>
  <segment id="e9b98d7b-f15b-4307-b47c-5a60d13b3bae_28" sourcehash="1239019233" targethash="358663753"/>
  <segment id="e9b98d7b-f15b-4307-b47c-5a60d13b3bae_29" sourcehash="491612565" targethash="-1329476530"/>
  <segment id="e9b98d7b-f15b-4307-b47c-5a60d13b3bae_30" sourcehash="-1943272221" targethash="-820050721"/>
  <segment id="5d37764d-55f1-4e86-8939-f8abb19e560e_31" sourcehash="-17864857" targethash="-1274976"/>
  <segment id="5d37764d-55f1-4e86-8939-f8abb19e560e_32" sourcehash="-1129188163" targethash="1552777846"/>
  <segment id="3138b3f7-f3c7-4677-9a1a-040ab33458e6_33" sourcehash="-350288088" targethash="1122245523"/>
  <segment id="3138b3f7-f3c7-4677-9a1a-040ab33458e6_34" sourcehash="1588073501" targethash="-1991871642"/>
  <segment id="3138b3f7-f3c7-4677-9a1a-040ab33458e6_35" sourcehash="-1091595748" targethash="-326789239"/>
  <segment id="8aac644a-94dc-4a21-8f85-2282d4030f6b_36" sourcehash="-316960501" targethash="-627690730"/>
  <segment id="66507cc0-3fc5-4633-ab7e-7eb7a6a630ae_37" sourcehash="1792303460" targethash="-1945519987"/>
  <segment id="115ff089-68db-4d28-95b6-59f9a884ddd5_38" sourcehash="-847206184" targethash="-847206184"/>
  <segment id="5019002c-f72a-4081-a3bd-d78847605ce2_39" sourcehash="-840386365" targethash="-1794953705"/>
  <segment id="63ae8722-5d56-443f-8531-57ed692f2c98_40" sourcehash="-992884943" targethash="1833582899"/>
  <segment id="1dc9f42a-3c65-42d0-bdf5-26bba85902ac_41" sourcehash="483828261" targethash="483828261"/>
  <segment id="751bdeb7-c2f3-4529-a368-bee4c69d52bf_42" sourcehash="-217267398" targethash="-1367222426"/>
  <segment id="cf623a8c-3cbd-4dff-9326-340c37b40e3d_43" sourcehash="-1983210333" targethash="-1619560494"/>
  <segment id="9b3108c3-c9af-4282-af46-62aa2b8bb378_44" sourcehash="-424185646" targethash="-424185646"/>
  <segment id="8d6c3025-5287-4c37-b68b-e1aba8bb719b_45" sourcehash="968357380" targethash="-1338662351"/>
  <segment id="77409e60-f756-4927-8747-73e712d76248_46" sourcehash="1118190803" targethash="1416169356"/>
  <segment id="c7c8d6eb-6a94-4ed3-9746-2d9d66750a89_47" sourcehash="260797662" targethash="632495639"/>
  <segment id="7368a8f7-e745-43a2-af45-b1b3a89b48f0_48" sourcehash="2101212538" targethash="1332608191"/>
  <segment id="d0a3db80-fb45-4156-933c-09c6fde3d0b5_49" sourcehash="-151939329" targethash="1840500265"/>
  <segment id="7d0d57e2-5762-4d59-afd1-0db47d4cf4c8_50" sourcehash="-1946960608" targethash="902656957"/>
  <segment id="48ff8ee7-21b7-4c0d-a423-b10efa16528b_51" sourcehash="-1104496353" targethash="1243247400"/>
  <segment id="3472208a-2aae-4210-8168-38e8715b2945_52" sourcehash="89687839" targethash="-322502402"/>
  <segment id="8405161b-4fe6-4db2-94a7-167c9ef41808_53" sourcehash="902070201" targethash="171860638"/>
  <segment id="aa6377d2-e687-4d51-899f-58abbf71f1ad_54" sourcehash="-1559847750" targethash="1396745241"/>
  <segment id="4b6d9572-2435-4e42-b9ed-c517298d8c4b_55" sourcehash="-1387352816" targethash="-1630712022"/>
  <segment id="9a0fb21a-d22a-45d9-8c9f-1ef3d0a23fd2_56" sourcehash="80437445" targethash="2008376821"/>
  <segment id="e32759db-4046-472d-9f1a-a47632d742f5_57" sourcehash="-210242391" targethash="-2037945381"/>
  <segment id="aae34316-892c-4e9e-a544-23859566c918_58" sourcehash="-335219313" targethash="-1212039796"/>
  <segment id="aae34316-892c-4e9e-a544-23859566c918_59" sourcehash="643069010" targethash="-240500358"/>
  <segment id="ba23976e-7d45-40e5-a93a-2b034d0161d5_60" sourcehash="1740750539" targethash="-347666723"/>
  <segment id="ba23976e-7d45-40e5-a93a-2b034d0161d5_61" sourcehash="-2033424477" targethash="-1874458241"/>
  <segment id="2ac1efb2-9d46-4073-b23b-17e9827a7961_62" sourcehash="-99421276" targethash="-2029773467"/>
  <segment id="2ac1efb2-9d46-4073-b23b-17e9827a7961_63" sourcehash="-1733755169" targethash="-627533806"/>
  <segment id="8b30ed55-f2cb-41af-a058-dbc4d85fb367_64" sourcehash="793305159" targethash="113497070"/>
  <segment id="6e6bde1f-06f7-49a8-956f-7fd73c474132_65" sourcehash="1799434966" targethash="1398563211"/>
  <segment id="1db8da5d-c766-440d-9f77-4d89234648ff_66" sourcehash="1056785554" targethash="1993347629"/>
  <segment id="1d5248fa-0c6b-4b28-b45a-9d353cbe8ade_67" sourcehash="-288381568" targethash="-2097548611"/>
  <segment id="6c79783b-59a3-4671-9071-c11bfbe66562_68" sourcehash="1566887184" targethash="1566887184"/>
  <segment id="a13513ec-29e4-4eba-a8ab-600d55bbee16_69" sourcehash="1470603794" targethash="-953999435"/>
  <segment id="e19d56a6-badb-4d37-9f4d-61a6beead91a_70" sourcehash="-25559871" targethash="-15613944"/>
  <segment id="3f199dc5-1cc5-492a-b17d-6ffef02ec8cc_71" sourcehash="724138384" targethash="1411322686"/>
  <segment id="10469ccb-102f-4dbd-ad6c-514a6fff1aea_72" sourcehash="-965699872" targethash="-986879755"/>
  <segment id="b749146b-1d62-4255-a251-1d15d3599256_73" sourcehash="-756004078" targethash="-1002812887"/>
  <segment id="b0307ff6-d2e2-4628-8c22-107e957f1053_74" sourcehash="-889043707" targethash="-147830698"/>
  <segment id="b0307ff6-d2e2-4628-8c22-107e957f1053_75" sourcehash="1242224659" targethash="1424924803"/>
  <segment id="b67cab85-4eab-45ea-ad98-779784fc431d_76" sourcehash="1162427672" targethash="160905650"/>
  <segment id="2980fef1-4d7b-4a26-9930-ba5aa4142938_77" sourcehash="649524945" targethash="-1280573104"/>
  <segment id="f2e35e35-225a-4d40-ac8a-327ede63ce08_78" sourcehash="1103203245" targethash="-1621360035"/>
  <segment id="cdeabab7-278a-4ee2-a92f-b59e935031ac_79" sourcehash="1165439296" targethash="1445938132"/>
  <segment id="029ee8d1-5fdc-447f-9837-ffeafba7fb78_80" sourcehash="306553510" targethash="-1622568301"/>
  <segment id="dd36204d-e74a-4e56-83e3-3c14b99dfd75_81" sourcehash="116286996" targethash="116286996"/>
  <segment id="a353974b-89c9-4244-8883-a1f5a4dcf653_82" sourcehash="597144866" targethash="597144866"/>
  <segment id="0975f8e3-610d-467e-9b11-0655387de76e_83" sourcehash="-1201666433" targethash="-783187470"/>
  <segment id="790d3433-f541-4492-bd94-bfd1802b542e_84" sourcehash="-1243256087" targethash="1656187125"/>
  <segment id="a8f39629-b7c1-4c9b-869f-23fc69b6ac42_85" sourcehash="-98569290" targethash="-2029445769"/>
  <segment id="a8f39629-b7c1-4c9b-869f-23fc69b6ac42_86" sourcehash="1585344227" targethash="-1980065876"/>
  <segment id="a3032b33-ec6a-4a3a-8fe6-76707225ec2b_87" sourcehash="1717324043" targethash="-2134593369"/>
  <segment id="cf3abb78-b122-41ea-8770-27d1ee047a04_88" sourcehash="415286443" targethash="-1257873135"/>
  <segment id="cf3abb78-b122-41ea-8770-27d1ee047a04_89" sourcehash="-1938037591" targethash="-1782018788"/>
  <segment id="32453649-2f8c-4473-998e-93ebdd8d384d_90" sourcehash="1442538361" targethash="-1990508855"/>
  <segment id="32453649-2f8c-4473-998e-93ebdd8d384d_91" sourcehash="-84419118" targethash="1356945646"/>
  <segment id="0e8881e5-7020-4e0c-8bab-e6883aba0424_92" sourcehash="-1965135275" targethash="-1519694141"/>
  <segment id="0e8881e5-7020-4e0c-8bab-e6883aba0424_93" sourcehash="-785059363" targethash="-919806861"/>
  <segment id="c8819f52-7a7a-4107-9f93-0eacb565cfcc_94" sourcehash="1360120106" targethash="1696963167"/>
  <segment id="c8819f52-7a7a-4107-9f93-0eacb565cfcc_95" sourcehash="-1878446974" targethash="-281077586"/>
  <segment id="c8819f52-7a7a-4107-9f93-0eacb565cfcc_96" sourcehash="-190887906" targethash="1311965287"/>
  <segment id="94a1d52a-69db-4bd8-9154-d4093e354e66_97" sourcehash="-2019973105" targethash="1837603131"/>
  <segment id="b555c182-40f7-466a-b8c0-484249d29539_98" sourcehash="-1647095581" targethash="-1174411588"/>
  <segment id="3ece954c-36d6-47a1-a258-203cba1a2502_99" sourcehash="1988307972" targethash="-1691200784"/>
  <segment id="3ece954c-36d6-47a1-a258-203cba1a2502_100" sourcehash="-1525968175" targethash="-752248866"/>
  <segment id="3ece954c-36d6-47a1-a258-203cba1a2502_101" sourcehash="1013138919" targethash="1620563803"/>
  <segment id="d0ea66f7-4c0a-401f-85b0-afdcfb1145b2_102" sourcehash="1608740477" targethash="54931491"/>
  <segment id="f7d35655-7046-4b15-adf2-504f3fecac5d_103" sourcehash="-525020257" targethash="770148039"/>
  <segment id="886d9bda-e08d-4259-85c0-58b0e28a61e5_104" sourcehash="-1555180188" targethash="818082687"/>
  <segment id="638eab4f-fd04-4407-834e-e9ae0a42e672_105" sourcehash="-110189144" targethash="-823162020"/>
  <segment id="43b37a66-8957-4ffc-83ba-1b6cc55d8b4d_106" sourcehash="-1852206973" targethash="-502133864"/>
  <segment id="917c779b-0522-4bd4-8ca1-a7869eab8e73_107" sourcehash="-1006852119" targethash="-415005546"/>
  <segment id="af73d8a2-9877-4f90-b73e-1377ca398e21_108" sourcehash="494815256" targethash="1694261662"/>
  <segment id="a05d74c7-bd38-484f-a833-bf5e52d59974_109" sourcehash="995114324" targethash="-563405557"/>
  <segment id="a05d74c7-bd38-484f-a833-bf5e52d59974_110" sourcehash="-1693993459" targethash="-1384009675"/>
  <segment id="a05d74c7-bd38-484f-a833-bf5e52d59974_111" sourcehash="644336554" targethash="2132311889"/>
  <segment id="72135164-976b-4001-b26f-f185a22be77f_112" sourcehash="-369195771" targethash="-1883871351"/>
  <segment id="a3cf69a2-9911-4e95-8837-983b382f96f1_113" sourcehash="2093559615" targethash="-1279474544"/>
  <segment id="a3cf69a2-9911-4e95-8837-983b382f96f1_114" sourcehash="1340605695" targethash="-304867421"/>
  <segment id="a3cf69a2-9911-4e95-8837-983b382f96f1_115" sourcehash="1320184745" targethash="-388885719"/>
  <segment id="9a99c3d3-18f7-480c-9b6b-7a2ad5b0c006_116" sourcehash="-1245720956" targethash="-1910099296"/>
  <segment id="9a99c3d3-18f7-480c-9b6b-7a2ad5b0c006_117" sourcehash="1204465050" targethash="1840206203"/>
  <segment id="f1857805-4e6f-4b56-a90b-6acbba50e1b5_118" sourcehash="1937012511" targethash="432130899"/>
  <segment id="cf5c9cc6-e1be-451d-9265-e5ae84be093f_119" sourcehash="1160063582" targethash="1703123854"/>
  <segment id="27d4253d-819f-4f11-a821-258cf21f11c9_120" sourcehash="68068418" targethash="1169813850"/>
  <segment id="27d4253d-819f-4f11-a821-258cf21f11c9_121" sourcehash="1276714198" targethash="-742633853"/>
  <segment id="27d4253d-819f-4f11-a821-258cf21f11c9_122" sourcehash="-539612489" targethash="-604840751"/>
  <segment id="013a097f-373f-475b-936d-cb9e35080db0_123" sourcehash="-2054885312" targethash="273312074"/>
  <segment id="42df4642-c58f-46d9-982b-4adbf74dae7b_124" sourcehash="-434179560" targethash="-1561699412"/>
  <segment id="0cf4be8b-1400-462a-9768-7c709df67b5f_125" sourcehash="-1552455352" targethash="1348506043"/>
  <segment id="66902084-93c5-4702-8294-bcf89d3f1542_126" sourcehash="-1697452685" targethash="-1062105396"/>
  <segment id="42c3999b-b804-4b79-b5a6-3b146f251659_127" sourcehash="-1376961270" targethash="1879442599"/>
  <segment id="1894eebb-364c-4eaf-8d4f-ba60a93f512b_128" sourcehash="-1639725759" targethash="-1639332543"/>
  <segment id="0d3da481-a984-4946-b535-347177a6bc05_129" sourcehash="542314428" targethash="542314428"/>
  <segment id="1e1a3763-5bf8-4dcb-be61-9a4a0c5e43cd_130" sourcehash="-1242944353" targethash="-1239002881"/>
  <segment id="db5a2723-de8f-43cc-a43f-367d377e200a_131" sourcehash="-1628275079" targethash="-1628275079"/>
  <segment id="cb6a91a2-11e9-4b17-8cb7-c205a85fe074_132" sourcehash="389986744" targethash="-572034211"/>
  <segment id="0751c964-9dbb-432f-907b-ea297627a267_133" sourcehash="1420712083" targethash="1420712083"/>
  <segment id="d51cd5da-7a89-4e98-a1f9-95697a8e2f16_134" sourcehash="1607091903" targethash="1607091903"/>
  <segment id="d504cd20-0bb8-47e0-a03c-b660aaaf1bc5_135" sourcehash="537973090" targethash="537973090"/>
  <segment id="aecff462-7d17-434b-814e-2af5066e75af_136" sourcehash="-2031911452" targethash="-2031911452"/>
  <segment id="38563eda-e039-4f34-94b8-ee187be4e377_137" sourcehash="-314456009" targethash="-314456009"/>
  <segment id="2c237b6a-b5da-41b0-bd08-9ef987a5fb25_138" sourcehash="1236618161" targethash="-2090041002"/>
  <segment id="164f5bb3-bb90-482d-b7be-54597b5fe1c0_139" sourcehash="2037707991" targethash="2037707991"/>
  <segment id="f7eb0496-5c8d-42f0-832c-652166ca16f0_140" sourcehash="1033123843" targethash="1033123843"/>
  <segment id="7d1ef0eb-cda5-48db-80a3-275298979704_141" sourcehash="953824042" targethash="953824042"/>
  <segment id="ddf2c811-1ad9-4e41-b364-273f18dc4264_142" sourcehash="1955344238" targethash="1955344238"/>
  <segment id="a3873019-4bdd-41a4-b152-fb409300878f_143" sourcehash="-1148559242" targethash="-1148559242"/>
  <segment id="d6e2d298-fa4a-4c04-a795-9d6a68ef1192_144" sourcehash="-1435709326" targethash="1622481555"/>
  <segment id="a0af0b99-25b0-45b0-ab1e-87c2310ad29c_145" sourcehash="2027572232" targethash="2027572232"/>
  <segment id="b555502d-5a68-40ed-801d-37db3c247ca6_146" sourcehash="-2031976979" targethash="-2031976979"/>
  <segment id="b3d37bff-f4e8-4797-8ba9-98be47db58c6_147" sourcehash="-179754396" targethash="-179754396"/>
  <segment id="109bc0c8-e415-464a-a8f7-cd455d3a5501_148" sourcehash="1938205209" targethash="1938205209"/>
  <segment id="5587e53d-1a5e-4d0c-8ec2-398602b58f91_149" sourcehash="630709760" targethash="630709760"/>
  <segment id="fbf59e10-259a-4ed0-b113-ecd8f01e1550_150" sourcehash="1552920267" targethash="-1772723156"/>
  <segment id="03b1b20e-a39f-4c0a-b17a-ae97247549b3_151" sourcehash="-1689257438" targethash="-1689257438"/>
  <segment id="88119465-aec6-41bb-8df6-48faf99b042a_152" sourcehash="-1684918415" targethash="-1684918415"/>
  <segment id="c146e5d8-c36b-4b8b-837c-711fa84fae28_153" sourcehash="-2057738558" targethash="-2057738558"/>
  <segment id="3ea4125d-ffcf-43c2-9e9e-f9856f906738_154" sourcehash="230961628" targethash="230961628"/>
  <segment id="a32fc761-55b0-4591-adf2-9e500eecc440_155" sourcehash="-1069790530" targethash="-1069790530"/>
  <segment id="e94522a5-e327-493c-8ab3-4bfb4ea86561_156" sourcehash="1822092074" targethash="-1505549873"/>
  <segment id="458d97fe-8975-4eec-9341-5544c5a1601e_157" sourcehash="1173210959" targethash="1173210959"/>
  <segment id="0c0df380-fa88-42b9-b2c6-0fb383fbc6ea_158" sourcehash="-1131501027" targethash="-1131501027"/>
  <segment id="e8f6f138-e2db-4544-8a0d-9618380246b5_159" sourcehash="630644226" targethash="630644226"/>
  <segment id="642f5574-7cf8-4a5a-961a-59994961a87d_160" sourcehash="-952019413" targethash="-952019413"/>
  <segment id="302684db-861b-4658-817b-7f47e0e69310_161" sourcehash="-1653504875" targethash="-1653504875"/>
  <segment id="c24ee95a-677a-4542-a87d-19f6185e0af5_162" sourcehash="-475247056" targethash="-475247056"/>
  <segment id="e882b56f-dcaa-4462-babf-c3e5d8a4072c_163" sourcehash="-593651097" targethash="-593651097"/>
  <segment id="1a1a8d81-2a1b-47c0-95a2-2e75a7831d5e_164" sourcehash="53343806" targethash="53343806"/>
  <segment id="ac1ade67-3d7b-4a52-885b-14db67a21244_165" sourcehash="627432986" targethash="627432986"/>
  <segment id="0e2bf6ba-3ee1-4e6c-a7cf-5b3d7c390060_166" sourcehash="1876065764" targethash="1876065764"/>
  <segment id="8ba8cdbe-8855-4ab7-a98a-e479f4b264ab_167" sourcehash="867980624" targethash="867980624"/>
  <segment id="7e9bbca8-f775-4d21-b981-0087919f8108_168" sourcehash="-1442358415" targethash="-1442358415"/>
  <segment id="329565fd-f7f6-4e99-939b-0be1fa59b31f_169" sourcehash="-1521219473" targethash="-1521219473"/>
  <segment id="52adcdf0-b817-49db-ab61-4028cb4f4aff_170" sourcehash="-2131865758" targethash="-2131865758"/>
  <segment id="e5034691-22d9-4042-bba4-9a8e9661e019_171" sourcehash="-177460639" targethash="-177460639"/>
  <segment id="fb6ff76f-d2e6-45b8-9df1-d7f3e19780bb_172" sourcehash="1591891986" targethash="1591891986"/>
  <segment id="e561da8c-4de7-4de6-9f4f-3779c5485d4c_173" sourcehash="1135090170" targethash="1135090170"/>
  <segment id="d6aca4b4-abf6-4aba-80b6-d966d8fa6793_174" sourcehash="1815951571" targethash="-101473831"/>
  <segment id="ba3a0a12-c46e-4b09-a9b1-374115f5cbe3_175" sourcehash="1128285629" targethash="129297417"/>
  <segment id="2caebcd1-36b9-4821-8ff2-732955da2483_176" sourcehash="-1059527245" targethash="869211456"/>
  <segment id="1458b8ae-3da9-4e59-8cc6-ff18ef5af44d_177" sourcehash="875329758" targethash="1850678113"/>
  <segment id="f0a6453e-5e5a-4046-a3dc-4fef68c4d19f_178" sourcehash="546808416" targethash="-42165299"/>
  <segment id="5d88246f-6a2e-4cc1-af7c-3381e6fe0c04_179" sourcehash="-1493624052" targethash="-1494017268"/>
  <segment id="673ff791-76bd-4bdf-985c-0fe0bcb9c2e5_180" sourcehash="-1580026014" targethash="-1580026014"/>
  <segment id="83f7fa0b-2e7f-4648-8dca-91357699275b_181" sourcehash="357187969" targethash="356532609"/>
  <segment id="35343dd7-6e20-4d3a-84fd-9bc20c965ab0_182" sourcehash="229321967" targethash="229321967"/>
  <segment id="bd7e0213-c61b-4c7f-a5bb-9106bd2f53af_183" sourcehash="1961905437" targethash="-1104574472"/>
  <segment id="a1f2ff88-4732-45f1-ae2c-091461644dea_184" sourcehash="1605115814" targethash="1605115814"/>
  <segment id="50f18887-3e18-4127-9df8-dd26bf618cd8_185" sourcehash="1197601046" targethash="1197601046"/>
  <segment id="03505a34-5fa6-4e57-99e3-357d0d1af811_186" sourcehash="1135435161" targethash="1135435161"/>
  <segment id="4a78a9ee-4479-43f6-b232-ec06b7ea18b1_187" sourcehash="-1552619447" targethash="-1552619447"/>
  <segment id="250eda8b-f2a8-4cd7-a1ea-63478aa8c06d_188" sourcehash="1721433344" targethash="1721433344"/>
  <segment id="2a3e4efc-8760-4ee1-913f-42bb9a116660_189" sourcehash="-1358504180" targethash="1709118955"/>
  <segment id="e255177b-8b7a-4f89-aca9-a4c9c324ff04_190" sourcehash="-492542271" targethash="-492542271"/>
  <segment id="28199117-6f44-4693-ace9-0a3a91ec94ad_191" sourcehash="1206232296" targethash="1206232296"/>
  <segment id="3dbfd912-8f6b-4e6c-90fb-b5ff44dea024_192" sourcehash="-1650083663" targethash="-1650083663"/>
  <segment id="58d37312-1207-45d1-8d96-a706009211be_193" sourcehash="2008603594" targethash="2008603594"/>
  <segment id="3e632a48-243a-43a2-aabc-8f5ef3d2ee9b_194" sourcehash="1700265241" targethash="1700265241"/>
  <segment id="3a7230be-7cb5-4e22-90e3-a55ba33dd89a_195" sourcehash="255748055" targethash="-974672586"/>
  <segment id="6d8e93a6-4390-4284-991e-af13567344fa_196" sourcehash="818005595" targethash="818005595"/>
  <segment id="2e882a82-3d63-44ce-aba8-c37416a1652a_197" sourcehash="-1552553920" targethash="-1552553920"/>
  <segment id="0dbb37a0-c5b1-4cee-a7d4-c9962e0b1b52_198" sourcehash="2123636563" targethash="2123636563"/>
  <segment id="890dab8f-3b63-4a9d-9530-080bceb5ed2b_199" sourcehash="-860599844" targethash="-860599844"/>
  <segment id="f065fe07-1f0a-4997-a86e-2188df26588a_200" sourcehash="-696275004" targethash="-696275004"/>
  <segment id="1da95db5-ee09-4bb4-bbc3-ce560fa6dbb2_201" sourcehash="-1302646239" targethash="2021849286"/>
  <segment id="8fde5dcf-ad32-4cd7-969e-1156e3af3b10_202" sourcehash="1037537894" targethash="1037537894"/>
  <segment id="3e77f082-a185-4571-82f4-1d247a1905f8_203" sourcehash="-480453677" targethash="-480453677"/>
  <segment id="030bf3d7-8f55-4da5-b8d5-027981a9f33e_204" sourcehash="1535966124" targethash="1535966124"/>
  <segment id="c39410c6-61ed-476f-b2a3-17a81bb405a2_205" sourcehash="-535695076" targethash="-535695076"/>
  <segment id="8294b0f4-2a17-4551-8282-eb15a6910463_206" sourcehash="-1550858684" targethash="-1550858684"/>
  <segment id="f9c3c745-7291-4c37-b5fc-87a44ae11359_207" sourcehash="-1033470332" targethash="146781281"/>
  <segment id="d91195c8-a6f7-4353-bc92-3b0563a03e66_208" sourcehash="642696793" targethash="642696793"/>
  <segment id="da148494-6b1c-480f-8089-589dc00802a3_209" sourcehash="146226856" targethash="146226856"/>
  <segment id="84eb742f-2c14-48ab-919a-3fb0fd1acbd9_210" sourcehash="-696340538" targethash="-696340538"/>
  <segment id="1fc4ac67-2b3e-45e8-8558-ea0cb7168aa5_211" sourcehash="461528607" targethash="461528607"/>
  <segment id="4c6b451a-fb8d-4de0-81d5-419b3633498a_212" sourcehash="939790095" targethash="939790095"/>
  <segment id="87ca8988-ae74-4f14-a11e-8c8bca3c9368_213" sourcehash="1728282945" targethash="1728282945"/>
  <segment id="969cdbd8-8408-49b1-9b11-7718f1aad524_214" sourcehash="1156372838" targethash="1156372838"/>
  <segment id="1b80c94f-021a-47e4-85f4-9efc8a424a1d_215" sourcehash="1848439045" targethash="1848439045"/>
  <segment id="c540bbd6-e46c-4d0b-97bd-84bebb27e975_216" sourcehash="1187533536" targethash="1187533536"/>
  <segment id="c95ab244-ff3e-4eb9-b811-ba55647245fe_217" sourcehash="1437853771" targethash="1437853771"/>
  <segment id="29d9a9f4-303e-40d0-b53a-761523f971d3_218" sourcehash="-1200922522" targethash="-1200922522"/>
  <segment id="f24f0db9-3ed6-459d-812e-5898b5ae4699_219" sourcehash="1286131659" targethash="1286131659"/>
  <segment id="bb070cda-6f5e-4d8d-8248-5978d6b0e1f0_220" sourcehash="-1315151648" targethash="-1315151648"/>
  <segment id="04d787ad-2743-4ca3-bb09-79c7fad7b332_221" sourcehash="-2006068337" targethash="-2006068337"/>
  <segment id="63ba8c7a-5ded-4899-8687-1c38794059f5_222" sourcehash="1344250363" targethash="1344250363"/>
  <segment id="7d45232a-44aa-4852-9389-a2627ba22b68_223" sourcehash="-751850318" targethash="-751850318"/>
  <segment id="6aafb2c5-b7e7-44de-85ed-abb07c4aba54_224" sourcehash="-1656388460" targethash="-1656388460"/>
  <segment id="b4c0ff71-fc1a-4c9a-b356-aa7ad78f7e4c_225" sourcehash="1123348431" targethash="-2133128453"/>
  <segment id="638c97d7-56f6-4e14-a825-8d6cae9c41f0_226" sourcehash="552585543" targethash="1679515891"/>
  <segment id="16c611d4-6f4f-4010-bc92-33ac177bb88b_227" sourcehash="1847881757" targethash="-1657566994"/>
  <segment id="916e3a33-903c-49e9-8b18-15794495089f_228" sourcehash="-1074180632" targethash="-442880425"/>
  <segment id="d33895e4-4cf8-4399-b5f5-04852df0290e_229" sourcehash="-844691422" targethash="273428879"/>
  <segment id="64d7505c-e953-4afd-9820-15ac723dd5a6_230" sourcehash="511886656" targethash="512279872"/>
  <segment id="fdf5863a-b280-466d-b4f8-1f347684a4e9_231" sourcehash="25400150" targethash="25400150"/>
  <segment id="0e3bd1ce-abb7-4431-90e5-1456dd6644dd_232" sourcehash="1637930688" targethash="1651288736"/>
  <segment id="e16b72eb-e457-409a-8708-8444a60168fa_233" sourcehash="1975623081" targethash="1975623081"/>
  <segment id="02825990-acde-4b90-a58d-5b16e4d760c2_234" sourcehash="-1435512717" targethash="1622547094"/>
  <segment id="a31c6836-532a-47b4-bff2-cda8833d901b_235" sourcehash="-125254975" targethash="-125254975"/>
  <segment id="0c46b06e-0e80-4977-b87d-8d3183488e0c_236" sourcehash="-2031911456" targethash="-2031911456"/>
  <segment id="7088ac3c-1736-4f7e-9211-778e23192fcc_237" sourcehash="867784017" targethash="867784017"/>
  <segment id="353ac69c-7ff3-414b-bb34-4e1520e9eb73_238" sourcehash="-564011655" targethash="-564011655"/>
  <segment id="8da95fe7-4683-4cee-97c9-bd09212ccb61_239" sourcehash="1030619202" targethash="1030619202"/>
  <segment id="505eb121-f274-45f1-a713-4e0574505acd_240" sourcehash="1552854728" targethash="-1772657617"/>
  <segment id="d067caeb-af3d-47ef-aedb-cb0f181d2818_241" sourcehash="2027756024" targethash="2027756024"/>
  <segment id="9c3701e5-1958-4bb9-88a2-6657a2f2d9d6_242" sourcehash="1982148471" targethash="1982148471"/>
  <segment id="b70f7a90-ef84-4455-ba28-01af8d95887e_243" sourcehash="-1148559256" targethash="-1148559256"/>
  <segment id="0ec73381-c7f8-4db7-970f-94ac14594922_244" sourcehash="1035486909" targethash="1035486909"/>
  <segment id="ab1edd2e-e571-43ea-baca-040cb1c1ff12_245" sourcehash="-18265063" targethash="-18265063"/>
  <segment id="15361c22-a61b-4b1d-8d4c-32eb746be4e7_246" sourcehash="1822288685" targethash="-1505484340"/>
  <segment id="0494daec-19f7-42ec-86a9-bffe488891c4_247" sourcehash="-365341347" targethash="-365341347"/>
  <segment id="baca79d2-3a62-42f3-8124-7dba01a15f4f_248" sourcehash="-563683975" targethash="-563683975"/>
  <segment id="2f205cf3-b985-4f06-990b-b92c0f99af0a_249" sourcehash="630709765" targethash="630709765"/>
  <segment id="429a746d-84f8-41f3-b55f-d355c027188e_250" sourcehash="1060911109" targethash="1060911109"/>
  <segment id="3a4ddab1-7d21-4c60-b9a4-dd31cf2dd73e_251" sourcehash="1535229899" targethash="1535229899"/>
  <segment id="dd4c73d7-7dc4-4907-82ad-30cefc966462_252" sourcehash="389855676" targethash="-572165285"/>
  <segment id="4ba24069-ea8b-47f4-8166-d613e23e8390_253" sourcehash="2060448979" targethash="2060448979"/>
  <segment id="966889a2-bb2d-4513-b46e-9d8ec08cede8_254" sourcehash="-1457240398" targethash="-1457240398"/>
  <segment id="2965ba90-1f79-4c71-b9bf-78a387862df0_255" sourcehash="538366330" targethash="538366330"/>
  <segment id="5d71a8e5-dcb5-4097-a3ac-19d8d7f56a89_256" sourcehash="-885847423" targethash="-885847423"/>
  <segment id="4cbfd39e-9b37-4889-8063-f6aa9f6b3684_257" sourcehash="225268715" targethash="225268715"/>
  <segment id="38507afc-5e48-4c2a-8f8b-8194482dfa72_258" sourcehash="1236487089" targethash="-2090172076"/>
  <segment id="32969738-0417-4733-ab97-b2255c90b2c8_259" sourcehash="-1700107845" targethash="-1700107845"/>
  <segment id="908301a3-a6ec-493c-ad1c-a56b187f2d9d_260" sourcehash="357846881" targethash="357846881"/>
  <segment id="5c3cb9d5-7603-428a-9af9-f53e02d8308a_261" sourcehash="-177526169" targethash="-177526169"/>
  <segment id="de8057a2-4bee-4401-897d-d6317a5a274b_262" sourcehash="1584256443" targethash="1584256443"/>
  <segment id="3e372e41-ca24-46bc-9cdf-503acd17aed0_263" sourcehash="-1388280547" targethash="-1388280547"/>
  <segment id="5627a1b2-8ea4-46f5-94f7-9c93c97931f6_264" sourcehash="-1176495060" targethash="-1176495060"/>
  <segment id="28db471c-3560-498e-bf23-96e4ebce4d96_265" sourcehash="-762597198" targethash="-762597198"/>
  <segment id="6a38b5cd-6943-4299-9c4e-8df55043230c_266" sourcehash="226590182" targethash="226590182"/>
  <segment id="da699de8-ed24-4dab-b8b4-16c2618ae870_267" sourcehash="-314259408" targethash="-314259408"/>
  <segment id="abf18a46-c832-4161-aa61-850dd9616336_268" sourcehash="-563815041" targethash="-563815041"/>
  <segment id="634d2ea0-4cd6-45a1-be86-1719471919d6_269" sourcehash="1187861219" targethash="1187861219"/>
  <segment id="725e1429-31b4-4705-93c7-319f3462589f_270" sourcehash="-1086669304" targethash="-1086669304"/>
  <segment id="fceccda7-1d70-422c-ac0c-1cbb03a8c948_271" sourcehash="888268096" targethash="888268096"/>
  <segment id="8bdc0a90-263d-45a3-a638-30e8226a106b_272" sourcehash="-45797518" targethash="-45797518"/>
  <segment id="7091c0d6-c045-4990-8fe9-d0a4a82ca1b5_273" sourcehash="-2057345342" targethash="-2057345342"/>
  <segment id="3f369bd9-bf75-4e45-bff8-d7f132256c0d_274" sourcehash="-908573017" targethash="-908573017"/>
  <segment id="21294e07-fb5c-4a57-86ff-25fcafdef4ac_275" sourcehash="-18068457" targethash="-18068457"/>
  <segment id="a3b062f9-82b0-4507-9502-c8826a8189f9_276" sourcehash="547054378" targethash="-491485666"/>
  <segment id="d75371ae-b1ce-45ad-b2dc-aa2bac7f4770_277" sourcehash="-1911464728" targethash="-890899108"/>
  <segment id="c2767dea-192f-4e17-87b5-f3bd2af1cc0a_278" sourcehash="-437172952" targethash="384220635"/>
  <segment id="3f415918-1772-4d05-8b96-a61126941ec7_279" sourcehash="1498732883" targethash="53983980"/>
  <segment id="154b8e9f-96b4-41d3-be3b-9fffc57c11c2_280" sourcehash="-1196151085" targethash="1700730750"/>
  <segment id="2885113d-62cd-45da-88da-b95b70bdf4bf_281" sourcehash="342911820" targethash="343567180"/>
  <segment id="e50d486d-9e93-4f62-81c3-311a0252530d_282" sourcehash="1731955423" targethash="1731955423"/>
  <segment id="b2c11790-317b-45de-beb8-e5d879cde08d_283" sourcehash="-1314158311" targethash="-1314813671"/>
  <segment id="9475fd2f-ff71-4389-893f-2d049f3dcd5b_284" sourcehash="657489530" targethash="657489530"/>
  <segment id="10da67f4-c79b-485d-b9d4-d968c272db46_285" sourcehash="253847496" targethash="-973558483"/>
  <segment id="82d933bb-3229-4207-9c8c-53f6ab39da6c_286" sourcehash="605431038" targethash="605431038"/>
  <segment id="b8b76bf8-4e42-4ec7-91af-5e2ed98e28bc_287" sourcehash="-1552619441" targethash="-1552619441"/>
  <segment id="fad0e7c5-6a25-4b6a-bf85-0a498c83da8f_288" sourcehash="-1201512348" targethash="-1201512348"/>
  <segment id="a53d5f02-a19c-4f96-844e-8bb0ef10d802_289" sourcehash="1165576644" targethash="1165576644"/>
  <segment id="a8b98bcf-48e6-43ae-b6fc-60c71747eb4a_290" sourcehash="-829918847" targethash="-829918847"/>
  <segment id="c6aeb0c9-f2d1-4037-bd18-dc3b5e0949f2_291" sourcehash="-1304415709" targethash="2023356612"/>
  <segment id="a70fbcff-80c7-4a16-b085-f2361d7c810d_292" sourcehash="1224569270" targethash="1224569270"/>
  <segment id="fea6a729-27f6-48f5-9430-d9c0e3aef35c_293" sourcehash="367778760" targethash="367778760"/>
  <segment id="5b0b7ad2-d734-42db-9094-d37765ceffca_294" sourcehash="1700265221" targethash="1700265221"/>
  <segment id="1b6ad031-54c6-4b8c-af0d-6393281e6515_295" sourcehash="-448663291" targethash="-448663291"/>
  <segment id="1dd99558-9fb1-4f53-aad4-eaf1ac371c4c_296" sourcehash="-1654996740" targethash="-1654996740"/>
  <segment id="d87c0a91-2157-4661-9c66-cf665fa90bf6_297" sourcehash="-1032880510" targethash="146191459"/>
  <segment id="7063449e-5404-4cda-909f-6f5541efddd1_298" sourcehash="-208181568" targethash="-208181568"/>
  <segment id="7eab39ff-c246-430c-b3bc-3b3a830a9617_299" sourcehash="1165511105" targethash="1165511105"/>
  <segment id="525c63f8-a8cf-4cd1-9363-dcb5b38855bf_300" sourcehash="-696274999" targethash="-696274999"/>
  <segment id="dd2ea8e7-e36d-4e84-b21d-cf12d9ad05e3_301" sourcehash="-1324178195" targethash="-1324178195"/>
  <segment id="e6433e9f-360c-408e-bf8f-a1b9e8b491b2_302" sourcehash="-17419179" targethash="-17419179"/>
  <segment id="2def9b7d-a354-464b-b30a-0e1854730556_303" sourcehash="1955089690" targethash="-1101953027"/>
  <segment id="72552d3c-1a45-4fd6-9909-f58d79413b0c_304" sourcehash="-783282420" targethash="-783282420"/>
  <segment id="08c30587-b843-43a3-b972-fcf8b71fe2df_305" sourcehash="-1729236733" targethash="-1729236733"/>
  <segment id="5dd27881-7a0f-4dcd-8093-aef93f34d5b9_306" sourcehash="1134910876" targethash="1134910876"/>
  <segment id="9997d4d5-c186-41d3-916b-7d6415b51b0e_307" sourcehash="-1579816888" targethash="-1579816888"/>
  <segment id="899d97c5-83f3-44e0-812d-8e213388300d_308" sourcehash="-2034735423" targethash="-2034735423"/>
  <segment id="dad00c3f-35d2-406e-8026-b3cd0c4584b9_309" sourcehash="-1356931317" targethash="1707546094"/>
  <segment id="5aa247b0-ce3d-4ab9-8c48-646b49f93d1a_310" sourcehash="670265786" targethash="670265786"/>
  <segment id="bca6230b-adc8-4d9b-be9a-07e473d32c83_311" sourcehash="368169861" targethash="368169861"/>
  <segment id="e4c7aeef-1822-45b4-b0bb-fa6b06f9ed7f_312" sourcehash="1344184825" targethash="1344184825"/>
  <segment id="81103ef8-bbbe-45eb-beb2-16d5a667df34_313" sourcehash="1987780893" targethash="1987780893"/>
  <segment id="9131616f-8741-4077-85db-821797dd693b_314" sourcehash="1939019895" targethash="1939019895"/>
  <segment id="3228ea51-f15b-450c-9999-55049861b950_315" sourcehash="482126742" targethash="482126742"/>
  <segment id="0aaa06d1-c605-447b-b84d-88473dbe96f2_316" sourcehash="2128142907" targethash="2128142907"/>
  <segment id="46f704a5-490a-4004-bae3-1da47c3bbe71_317" sourcehash="935520322" targethash="935520322"/>
  <segment id="8cb029e4-ce12-4588-ac1f-fe5eed5ffed8_318" sourcehash="1720974618" targethash="1720974618"/>
  <segment id="ac28ee4f-4ba6-45c0-b43b-4e84b45de28c_319" sourcehash="1163938247" targethash="1163938247"/>
  <segment id="5b4538d4-2bb1-46ce-b848-973db7575cfb_320" sourcehash="-1255857361" targethash="-1255857361"/>
  <segment id="0a28bf4a-76ec-4c7a-8bd0-0b917caa634e_321" sourcehash="1374560994" targethash="1374560994"/>
  <segment id="d65fbb2a-2d5e-42a1-97ff-2169c7651175_322" sourcehash="-95586411" targethash="-95586411"/>
  <segment id="ac65995c-3ec0-4974-b2e8-959f72c855c5_323" sourcehash="362601428" targethash="362601428"/>
  <segment id="8e944d53-654f-4215-b04d-0215b95dba48_324" sourcehash="1538456488" targethash="1538456488"/>
  <segment id="c3c2c2c7-6254-4281-a488-5adbc4ae3a3d_325" sourcehash="209645827" targethash="209645827"/>
  <segment id="f85d062f-dc4e-4c7f-a49d-20c4d56caf56_326" sourcehash="-1656504079" targethash="-1656504079"/>
  <segment id="d634f0ab-4ef1-4d91-b6f9-ee840f73ae85_327" sourcehash="1349767894" targethash="-2078588389"/>
  <segment id="720128ab-b41f-4c1c-af35-c43d9ea9e41e_328" sourcehash="-7791067" targethash="-1289056239"/>
  <segment id="476b3954-5ef6-4eb4-8639-6bbf7354ec64_329" sourcehash="-2118564734" targethash="-1101890141"/>
  <segment id="9fb32eff-e9a9-4043-8784-f513b47677cd_330" sourcehash="974577721" targethash="-507175176"/>
  <segment id="31f2e9fd-56fe-41ef-85a7-7ef6132c77f1_331" sourcehash="-233382468" targethash="982798850"/>
  <segment id="cc95258c-96a4-4fb4-bb23-74621544c128_332" sourcehash="1553483808" targethash="-39209856"/>
  <segment id="73ce54d3-478e-4a3e-91aa-95071fa212ba_333" sourcehash="582668177" targethash="582668177"/>
  <segment id="93d463ee-cafa-4542-9555-e69838789250_334" sourcehash="1594794211" targethash="1594794211"/>
  <segment id="11f03bc1-f228-41fe-b04d-d1e454a8b952_335" sourcehash="1083125150" targethash="-515009926"/>
  <segment id="55461531-2e29-4b41-8a21-dd0ab46324ba_336" sourcehash="347993421" targethash="347993421"/>
  <segment id="01fc8e14-d263-4e9b-894b-dd75ff219e36_337" sourcehash="-1704633259" targethash="-1704633259"/>
  <segment id="e73a72d6-7d7a-418b-b4a0-c6d3a25ecb0a_338" sourcehash="-193124068" targethash="-1343703770"/>
  <segment id="f7bde1b6-810b-4260-a757-213a1181ab83_339" sourcehash="1081655662" targethash="1081655662"/>
  <segment id="ddae5eea-6088-4d48-a1c8-e3ed6a5ab8a2_340" sourcehash="-633351117" targethash="-633351117"/>
  <segment id="f28f939a-4742-456d-b89d-db6bbbfe02d5_341" sourcehash="-67331282" targethash="1391204060"/>
  <segment id="d562432f-1e5c-4418-b41e-f7da0bf294d0_342" sourcehash="-490716150" targethash="-490716150"/>
  <segment id="795f6fda-602a-4b89-9c25-569a9f0fa85a_343" sourcehash="-1894716954" targethash="-1894716954"/>
  <segment id="5b95c51c-0c96-4490-ac7a-82eb94df2f84_344" sourcehash="-1304576881" targethash="-2127404517"/>
  <segment id="22de9870-f19b-4c60-923a-395332580de5_345" sourcehash="-72255062" targethash="-72255062"/>
  <segment id="e5b76778-55cb-48e8-8a7f-5c4fc5cc8bf3_346" sourcehash="-1161429148" targethash="-1161429148"/>
  <segment id="5d0e92a8-86cf-42e2-9489-15a3c8263c71_347" sourcehash="-547294052" targethash="473103826"/>
  <segment id="36980153-a94c-402d-9282-a3b92c22fd18_348" sourcehash="47998971" targethash="47998971"/>
  <segment id="a7f396eb-67c7-4854-8879-2d258fc1df4f_349" sourcehash="2063453882" targethash="2063453882"/>
  <segment id="7602b490-adad-46fb-bca3-1f72ad0729fd_350" sourcehash="-289376853" targethash="-1686396928"/>
  <segment id="b525b59c-ef4f-4a51-a4c1-0b353a554a4a_351" sourcehash="-1730822404" targethash="-1730822404"/>
  <segment id="1e1e3cf8-241d-446f-bd2e-95c49487e2dc_352" sourcehash="-2056946482" targethash="-2056946482"/>
  <segment id="7802b882-a037-4e81-9411-d262d3e66244_353" sourcehash="691769993" targethash="-437293759"/>
  <segment id="a06e5959-8339-4318-9189-bf04d31777e4_354" sourcehash="-1981636160" targethash="410076425"/>
  <segment id="cb06f4b7-9e2d-424f-bd40-a968e23217b5_355" sourcehash="956503748" targethash="936507649"/>
  <segment id="991d27ad-aa9d-4ad8-8972-84f54ffd80ef_356" sourcehash="-1324871865" targethash="538393980"/>
  <segment id="c0973546-6747-4a2b-af69-459e0ccaf314_357" sourcehash="1777585754" targethash="1530525642"/>
  <segment id="0d245a76-1584-4da2-b210-5eadc4841cae_358" sourcehash="1443124682" targethash="1443124682"/>
  <segment id="6ac53b37-ee83-44d7-bf17-724c742a0dc0_359" sourcehash="249869637" targethash="249869637"/>
  <segment id="98f60c9b-deb9-4186-8a90-1015b22c6667_360" sourcehash="-1133438021" targethash="-565880692"/>
  <segment id="9a80088c-e837-4ab9-8382-56de150b457a_361" sourcehash="-1377686457" targethash="-1377686457"/>
  <segment id="6049a7bc-fc95-4b63-a3a7-0d66e0f01dd1_362" sourcehash="-168139932" targethash="-168139932"/>
  <segment id="f614a740-1535-4fc7-82d6-82180ad98a75_363" sourcehash="-359178573" targethash="1141881436"/>
  <segment id="3b9a0afe-3c51-4708-8c5f-fa3586bf13c0_364" sourcehash="34000410" targethash="34000410"/>
  <segment id="039150af-aa13-4d0b-983d-adb7e5abdbbf_365" sourcehash="1720212056" targethash="1720212056"/>
  <segment id="8c6952d3-a616-41f1-b2e9-00b2f3f04d49_366" sourcehash="-2138030487" targethash="-950747874"/>
  <segment id="cf625a66-55f7-419a-8a24-734e59d14e40_367" sourcehash="1780113632" targethash="1780113632"/>
  <segment id="ab8f0d57-48df-45c1-b7a0-172edb731f98_368" sourcehash="-1802882371" targethash="-1802882371"/>
  <segment id="dbd9a883-29a6-4ead-9371-29c79e5761db_369" sourcehash="-2096213631" targethash="-203334898"/>
  <segment id="42927b08-5436-4c0a-9c20-452418434bf0_370" sourcehash="-634226246" targethash="-634226246"/>
  <segment id="4351e49f-8304-4e0a-9303-e03454883565_371" sourcehash="-1849724954" targethash="-1849724954"/>
  <segment id="d86e6de5-0c96-4d64-999b-7e178b95ea9c_372" sourcehash="-877457948" targethash="495168515"/>
  <segment id="4645ea37-d7e9-4882-a7fd-a2f8c125d856_373" sourcehash="1639946143" targethash="347313286"/>
  <segment id="4645ea37-d7e9-4882-a7fd-a2f8c125d856_374" sourcehash="509655247" targethash="-1264507305"/>
  <segment id="4645ea37-d7e9-4882-a7fd-a2f8c125d856_375" sourcehash="1646800596" targethash="-2006888196"/>
  <segment id="087b055a-36df-48ff-a676-f50a6d734e2c_376" sourcehash="-2004947441" targethash="161061194"/>
</list>
</file>

<file path=customXml/itemProps1.xml><?xml version="1.0" encoding="utf-8"?>
<ds:datastoreItem xmlns:ds="http://schemas.openxmlformats.org/officeDocument/2006/customXml" ds:itemID="{88E81A45-98C0-4D79-952A-E8203CE59AAC}">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23</Pages>
  <Words>7919</Words>
  <Characters>45141</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
    </vt:vector>
  </TitlesOfParts>
  <Company>F. Hoffmann-La Roche, Ltd.</Company>
  <LinksUpToDate>false</LinksUpToDate>
  <CharactersWithSpaces>52955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Krasuckis, Ignas {DEEB~Vilnius-Jasinskio}</dc:creator>
  <cp:keywords>sidebyside</cp:keywords>
  <cp:lastModifiedBy>Krasuckis, Ignas {DEEB~Vilnius-Jasinskio}</cp:lastModifiedBy>
  <cp:revision>6</cp:revision>
  <dcterms:created xsi:type="dcterms:W3CDTF">2015-09-28T06:54:00Z</dcterms:created>
  <dcterms:modified xsi:type="dcterms:W3CDTF">2015-09-28T07:15:00Z</dcterms:modified>
</cp:coreProperties>
</file>